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96938" w14:textId="77777777" w:rsidR="00B33E73" w:rsidRPr="0019238C" w:rsidRDefault="00B33E73" w:rsidP="00B33E73">
      <w:pPr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19238C" w:rsidDel="00E701EB">
        <w:rPr>
          <w:rFonts w:ascii="Arial" w:hAnsi="Arial" w:cs="Arial"/>
          <w:sz w:val="18"/>
          <w:szCs w:val="18"/>
        </w:rPr>
        <w:t xml:space="preserve"> </w:t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  <w:t xml:space="preserve">    </w:t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  <w:t xml:space="preserve">       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080A" w:rsidRPr="0019238C" w14:paraId="78E9693A" w14:textId="77777777" w:rsidTr="00F9080A">
        <w:tc>
          <w:tcPr>
            <w:tcW w:w="9212" w:type="dxa"/>
            <w:shd w:val="clear" w:color="auto" w:fill="B2A1C7" w:themeFill="accent4" w:themeFillTint="99"/>
          </w:tcPr>
          <w:p w14:paraId="78E96939" w14:textId="77777777" w:rsidR="00F9080A" w:rsidRPr="00D961BA" w:rsidRDefault="00F9080A" w:rsidP="009E63D0">
            <w:pPr>
              <w:pStyle w:val="Nzov"/>
              <w:rPr>
                <w:rFonts w:ascii="Arial" w:hAnsi="Arial" w:cs="Arial"/>
                <w:b/>
                <w:color w:val="auto"/>
                <w:sz w:val="18"/>
                <w:szCs w:val="18"/>
                <w:rPrChange w:id="1" w:author="Simunekova, Iveta (SK - Bratislava)" w:date="2015-04-28T20:54:00Z">
                  <w:rPr>
                    <w:rFonts w:ascii="Arial" w:hAnsi="Arial" w:cs="Arial"/>
                    <w:color w:val="auto"/>
                    <w:sz w:val="18"/>
                    <w:szCs w:val="18"/>
                  </w:rPr>
                </w:rPrChange>
              </w:rPr>
            </w:pPr>
            <w:r w:rsidRPr="00D961BA">
              <w:rPr>
                <w:rFonts w:ascii="Arial" w:hAnsi="Arial" w:cs="Arial"/>
                <w:b/>
                <w:color w:val="auto"/>
                <w:sz w:val="24"/>
                <w:szCs w:val="18"/>
                <w:rPrChange w:id="2" w:author="Simunekova, Iveta (SK - Bratislava)" w:date="2015-04-28T20:54:00Z">
                  <w:rPr>
                    <w:rFonts w:ascii="Arial" w:hAnsi="Arial" w:cs="Arial"/>
                    <w:color w:val="auto"/>
                    <w:sz w:val="24"/>
                    <w:szCs w:val="18"/>
                  </w:rPr>
                </w:rPrChange>
              </w:rPr>
              <w:t>Monitorovacia správa projektu</w:t>
            </w:r>
            <w:r w:rsidR="00647B3D" w:rsidRPr="00D961BA">
              <w:rPr>
                <w:rStyle w:val="Odkaznapoznmkupodiarou"/>
                <w:rFonts w:ascii="Arial" w:hAnsi="Arial" w:cs="Arial"/>
                <w:b/>
                <w:color w:val="auto"/>
                <w:sz w:val="24"/>
                <w:szCs w:val="18"/>
                <w:rPrChange w:id="3" w:author="Simunekova, Iveta (SK - Bratislava)" w:date="2015-04-28T20:54:00Z">
                  <w:rPr>
                    <w:rStyle w:val="Odkaznapoznmkupodiarou"/>
                    <w:rFonts w:ascii="Arial" w:hAnsi="Arial" w:cs="Arial"/>
                    <w:color w:val="auto"/>
                    <w:sz w:val="24"/>
                    <w:szCs w:val="18"/>
                  </w:rPr>
                </w:rPrChange>
              </w:rPr>
              <w:footnoteReference w:id="1"/>
            </w:r>
          </w:p>
        </w:tc>
      </w:tr>
    </w:tbl>
    <w:p w14:paraId="78E9693B" w14:textId="77777777" w:rsidR="00282057" w:rsidRPr="0019238C" w:rsidRDefault="00282057" w:rsidP="00282057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841BF5" w:rsidRPr="0019238C" w14:paraId="78E9693E" w14:textId="77777777" w:rsidTr="00322320">
        <w:tc>
          <w:tcPr>
            <w:tcW w:w="3652" w:type="dxa"/>
            <w:shd w:val="clear" w:color="auto" w:fill="D9D9D9" w:themeFill="background1" w:themeFillShade="D9"/>
            <w:vAlign w:val="center"/>
          </w:tcPr>
          <w:p w14:paraId="78E9693C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Typ monitorovacej správy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5560" w:type="dxa"/>
          </w:tcPr>
          <w:p w14:paraId="78E9693D" w14:textId="2F2D30CA" w:rsidR="00841BF5" w:rsidRPr="0019238C" w:rsidRDefault="00F952E8" w:rsidP="00F952E8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čiarkov1"/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C2BF7">
              <w:rPr>
                <w:rFonts w:ascii="Arial" w:hAnsi="Arial" w:cs="Arial"/>
                <w:sz w:val="18"/>
                <w:szCs w:val="18"/>
              </w:rPr>
            </w:r>
            <w:r w:rsidR="005C2BF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  <w:r w:rsidR="00726C75" w:rsidRPr="0019238C">
              <w:rPr>
                <w:rFonts w:ascii="Arial" w:hAnsi="Arial" w:cs="Arial"/>
                <w:sz w:val="18"/>
                <w:szCs w:val="18"/>
              </w:rPr>
              <w:t xml:space="preserve"> výročná            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čiarkov2"/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C2BF7">
              <w:rPr>
                <w:rFonts w:ascii="Arial" w:hAnsi="Arial" w:cs="Arial"/>
                <w:sz w:val="18"/>
                <w:szCs w:val="18"/>
              </w:rPr>
            </w:r>
            <w:r w:rsidR="005C2BF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  <w:r w:rsidR="00726C75" w:rsidRPr="0019238C">
              <w:rPr>
                <w:rFonts w:ascii="Arial" w:hAnsi="Arial" w:cs="Arial"/>
                <w:sz w:val="18"/>
                <w:szCs w:val="18"/>
              </w:rPr>
              <w:t xml:space="preserve"> záverečná</w:t>
            </w:r>
          </w:p>
        </w:tc>
      </w:tr>
      <w:tr w:rsidR="00841BF5" w:rsidRPr="0019238C" w14:paraId="78E96941" w14:textId="77777777" w:rsidTr="00322320">
        <w:tc>
          <w:tcPr>
            <w:tcW w:w="3652" w:type="dxa"/>
            <w:shd w:val="clear" w:color="auto" w:fill="D9D9D9" w:themeFill="background1" w:themeFillShade="D9"/>
            <w:vAlign w:val="center"/>
          </w:tcPr>
          <w:p w14:paraId="78E9693F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Poradové číslo monitorovacej správy</w:t>
            </w:r>
            <w:r w:rsidR="001E2102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</w:p>
        </w:tc>
        <w:tc>
          <w:tcPr>
            <w:tcW w:w="5560" w:type="dxa"/>
          </w:tcPr>
          <w:p w14:paraId="78E9694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44" w14:textId="77777777" w:rsidTr="00322320">
        <w:tc>
          <w:tcPr>
            <w:tcW w:w="3652" w:type="dxa"/>
            <w:shd w:val="clear" w:color="auto" w:fill="D9D9D9" w:themeFill="background1" w:themeFillShade="D9"/>
            <w:vAlign w:val="center"/>
          </w:tcPr>
          <w:p w14:paraId="78E96942" w14:textId="77777777" w:rsidR="00841BF5" w:rsidRPr="0019238C" w:rsidRDefault="007002B9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Monitorované obdobie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"/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560" w:type="dxa"/>
          </w:tcPr>
          <w:p w14:paraId="78E9694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45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p w14:paraId="78E96946" w14:textId="77777777" w:rsidR="00F9080A" w:rsidRPr="0019238C" w:rsidRDefault="00F9080A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841BF5" w:rsidRPr="0019238C" w14:paraId="78E96948" w14:textId="77777777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14:paraId="78E96947" w14:textId="77777777" w:rsidR="00841BF5" w:rsidRPr="0019238C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Základné údaje o projekte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"/>
            </w:r>
          </w:p>
        </w:tc>
      </w:tr>
      <w:tr w:rsidR="00841BF5" w:rsidRPr="0019238C" w14:paraId="78E9694B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49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projektu</w:t>
            </w:r>
          </w:p>
        </w:tc>
        <w:tc>
          <w:tcPr>
            <w:tcW w:w="6410" w:type="dxa"/>
          </w:tcPr>
          <w:p w14:paraId="78E9694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4EE" w:rsidRPr="0019238C" w14:paraId="78E9694E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4C" w14:textId="77777777" w:rsidR="000534EE" w:rsidRPr="0019238C" w:rsidRDefault="000534EE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Typ projektu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"/>
            </w:r>
          </w:p>
        </w:tc>
        <w:tc>
          <w:tcPr>
            <w:tcW w:w="6410" w:type="dxa"/>
          </w:tcPr>
          <w:p w14:paraId="78E9694D" w14:textId="77777777" w:rsidR="000534EE" w:rsidRPr="0019238C" w:rsidRDefault="000534E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1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4F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Kód ITMS</w:t>
            </w:r>
          </w:p>
        </w:tc>
        <w:tc>
          <w:tcPr>
            <w:tcW w:w="6410" w:type="dxa"/>
          </w:tcPr>
          <w:p w14:paraId="78E9695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4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52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Prijímateľ</w:t>
            </w:r>
          </w:p>
        </w:tc>
        <w:tc>
          <w:tcPr>
            <w:tcW w:w="6410" w:type="dxa"/>
          </w:tcPr>
          <w:p w14:paraId="78E9695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7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55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Partner</w:t>
            </w:r>
          </w:p>
        </w:tc>
        <w:tc>
          <w:tcPr>
            <w:tcW w:w="6410" w:type="dxa"/>
          </w:tcPr>
          <w:p w14:paraId="78E96956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A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58" w14:textId="77777777" w:rsidR="00841BF5" w:rsidRPr="0019238C" w:rsidRDefault="004416F9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Riadiaci o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>rgán</w:t>
            </w:r>
            <w:r w:rsidR="00E313FD"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10" w:type="dxa"/>
          </w:tcPr>
          <w:p w14:paraId="78E9695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D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5B" w14:textId="77777777" w:rsidR="00841BF5" w:rsidRPr="0019238C" w:rsidRDefault="00841BF5" w:rsidP="004416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416F9" w:rsidRPr="0019238C">
              <w:rPr>
                <w:rFonts w:ascii="Arial" w:hAnsi="Arial" w:cs="Arial"/>
                <w:b/>
                <w:sz w:val="18"/>
                <w:szCs w:val="18"/>
              </w:rPr>
              <w:t>prostredkovateľský orgán</w:t>
            </w:r>
          </w:p>
        </w:tc>
        <w:tc>
          <w:tcPr>
            <w:tcW w:w="6410" w:type="dxa"/>
          </w:tcPr>
          <w:p w14:paraId="78E9695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5E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2802"/>
        <w:gridCol w:w="6410"/>
      </w:tblGrid>
      <w:tr w:rsidR="00841BF5" w:rsidRPr="0019238C" w14:paraId="78E96961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5F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fondu</w:t>
            </w:r>
          </w:p>
        </w:tc>
        <w:tc>
          <w:tcPr>
            <w:tcW w:w="6410" w:type="dxa"/>
          </w:tcPr>
          <w:p w14:paraId="78E9696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64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62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operačného programu</w:t>
            </w:r>
          </w:p>
        </w:tc>
        <w:tc>
          <w:tcPr>
            <w:tcW w:w="6410" w:type="dxa"/>
          </w:tcPr>
          <w:p w14:paraId="78E9696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67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65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prioritn</w:t>
            </w:r>
            <w:r w:rsidR="00C10DA8" w:rsidRPr="0019238C">
              <w:rPr>
                <w:rFonts w:ascii="Arial" w:hAnsi="Arial" w:cs="Arial"/>
                <w:b/>
                <w:sz w:val="18"/>
                <w:szCs w:val="18"/>
              </w:rPr>
              <w:t>ej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os</w:t>
            </w:r>
            <w:r w:rsidR="00C10DA8" w:rsidRPr="0019238C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6410" w:type="dxa"/>
          </w:tcPr>
          <w:p w14:paraId="78E96966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6A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68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tematického cieľa</w:t>
            </w:r>
          </w:p>
        </w:tc>
        <w:tc>
          <w:tcPr>
            <w:tcW w:w="6410" w:type="dxa"/>
          </w:tcPr>
          <w:p w14:paraId="78E9696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6D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6B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investičnej priority</w:t>
            </w:r>
          </w:p>
        </w:tc>
        <w:tc>
          <w:tcPr>
            <w:tcW w:w="6410" w:type="dxa"/>
          </w:tcPr>
          <w:p w14:paraId="78E9696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70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6E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špecifického cieľa</w:t>
            </w:r>
          </w:p>
        </w:tc>
        <w:tc>
          <w:tcPr>
            <w:tcW w:w="6410" w:type="dxa"/>
          </w:tcPr>
          <w:p w14:paraId="78E9696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73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71" w14:textId="77777777" w:rsidR="00841BF5" w:rsidRPr="0019238C" w:rsidRDefault="00647B3D" w:rsidP="00647B3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o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>patreni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2C211E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7"/>
            </w:r>
          </w:p>
        </w:tc>
        <w:tc>
          <w:tcPr>
            <w:tcW w:w="6410" w:type="dxa"/>
          </w:tcPr>
          <w:p w14:paraId="78E9697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76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74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Kód výzvy</w:t>
            </w:r>
            <w:r w:rsidR="002C211E" w:rsidRPr="0019238C">
              <w:rPr>
                <w:rFonts w:ascii="Arial" w:hAnsi="Arial" w:cs="Arial"/>
                <w:b/>
                <w:sz w:val="18"/>
                <w:szCs w:val="18"/>
              </w:rPr>
              <w:t>/Vyzvania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10" w:type="dxa"/>
          </w:tcPr>
          <w:p w14:paraId="78E9697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7A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77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Schéma štátnej pomoci/</w:t>
            </w:r>
          </w:p>
          <w:p w14:paraId="78E96978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schéma </w:t>
            </w:r>
            <w:proofErr w:type="spellStart"/>
            <w:r w:rsidRPr="0019238C">
              <w:rPr>
                <w:rFonts w:ascii="Arial" w:hAnsi="Arial" w:cs="Arial"/>
                <w:b/>
                <w:sz w:val="18"/>
                <w:szCs w:val="18"/>
              </w:rPr>
              <w:t>de</w:t>
            </w:r>
            <w:proofErr w:type="spellEnd"/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19238C"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8"/>
            </w:r>
          </w:p>
        </w:tc>
        <w:tc>
          <w:tcPr>
            <w:tcW w:w="6410" w:type="dxa"/>
          </w:tcPr>
          <w:p w14:paraId="78E9697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7B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841BF5" w:rsidRPr="0019238C" w14:paraId="78E9697D" w14:textId="77777777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14:paraId="78E9697C" w14:textId="77777777" w:rsidR="00841BF5" w:rsidRPr="0019238C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Miesto realizácie projektu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9"/>
            </w:r>
          </w:p>
        </w:tc>
      </w:tr>
      <w:tr w:rsidR="00647B3D" w:rsidRPr="0019238C" w14:paraId="78E96980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7E" w14:textId="77777777" w:rsidR="00647B3D" w:rsidRPr="0019238C" w:rsidRDefault="00647B3D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Štát</w:t>
            </w:r>
          </w:p>
        </w:tc>
        <w:tc>
          <w:tcPr>
            <w:tcW w:w="6410" w:type="dxa"/>
          </w:tcPr>
          <w:p w14:paraId="78E9697F" w14:textId="77777777" w:rsidR="00647B3D" w:rsidRPr="0019238C" w:rsidRDefault="00647B3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3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81" w14:textId="77777777" w:rsidR="00841BF5" w:rsidRPr="0019238C" w:rsidRDefault="00841BF5" w:rsidP="006E2C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Kategória regiónu</w:t>
            </w:r>
          </w:p>
        </w:tc>
        <w:tc>
          <w:tcPr>
            <w:tcW w:w="6410" w:type="dxa"/>
          </w:tcPr>
          <w:p w14:paraId="78E9698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6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84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Región (NUTS 2)</w:t>
            </w:r>
          </w:p>
        </w:tc>
        <w:tc>
          <w:tcPr>
            <w:tcW w:w="6410" w:type="dxa"/>
          </w:tcPr>
          <w:p w14:paraId="78E9698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9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87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Vyšší územný celok (NUTS 3)</w:t>
            </w:r>
          </w:p>
        </w:tc>
        <w:tc>
          <w:tcPr>
            <w:tcW w:w="6410" w:type="dxa"/>
          </w:tcPr>
          <w:p w14:paraId="78E9698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C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8A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Okres (LAU 1)</w:t>
            </w:r>
          </w:p>
        </w:tc>
        <w:tc>
          <w:tcPr>
            <w:tcW w:w="6410" w:type="dxa"/>
          </w:tcPr>
          <w:p w14:paraId="78E9698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F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8D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Obec (LAU 2)</w:t>
            </w:r>
          </w:p>
        </w:tc>
        <w:tc>
          <w:tcPr>
            <w:tcW w:w="6410" w:type="dxa"/>
          </w:tcPr>
          <w:p w14:paraId="78E9698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92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90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Ulica</w:t>
            </w:r>
          </w:p>
        </w:tc>
        <w:tc>
          <w:tcPr>
            <w:tcW w:w="6410" w:type="dxa"/>
          </w:tcPr>
          <w:p w14:paraId="78E9699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95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93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Číslo</w:t>
            </w:r>
          </w:p>
        </w:tc>
        <w:tc>
          <w:tcPr>
            <w:tcW w:w="6410" w:type="dxa"/>
          </w:tcPr>
          <w:p w14:paraId="78E96994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96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841BF5" w:rsidRPr="0019238C" w14:paraId="78E96999" w14:textId="77777777" w:rsidTr="00BE5DFF">
        <w:tc>
          <w:tcPr>
            <w:tcW w:w="4928" w:type="dxa"/>
            <w:shd w:val="clear" w:color="auto" w:fill="D9D9D9" w:themeFill="background1" w:themeFillShade="D9"/>
          </w:tcPr>
          <w:p w14:paraId="78E96997" w14:textId="77777777" w:rsidR="00841BF5" w:rsidRPr="0019238C" w:rsidRDefault="00647B3D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Prínos projektu na integráciu marginalizovaných rómskych komunít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0"/>
            </w:r>
          </w:p>
        </w:tc>
        <w:tc>
          <w:tcPr>
            <w:tcW w:w="4284" w:type="dxa"/>
          </w:tcPr>
          <w:p w14:paraId="78E96998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C2BF7">
              <w:rPr>
                <w:rFonts w:ascii="Arial" w:hAnsi="Arial" w:cs="Arial"/>
                <w:sz w:val="18"/>
                <w:szCs w:val="18"/>
              </w:rPr>
            </w:r>
            <w:r w:rsidR="005C2BF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áno            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C2BF7">
              <w:rPr>
                <w:rFonts w:ascii="Arial" w:hAnsi="Arial" w:cs="Arial"/>
                <w:sz w:val="18"/>
                <w:szCs w:val="18"/>
              </w:rPr>
            </w:r>
            <w:r w:rsidR="005C2BF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</w:tbl>
    <w:p w14:paraId="78E9699A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841BF5" w:rsidRPr="0019238C" w14:paraId="78E9699C" w14:textId="77777777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14:paraId="78E9699B" w14:textId="77777777" w:rsidR="00841BF5" w:rsidRPr="0019238C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Príspevok k horizontálnym princípom</w:t>
            </w:r>
            <w:r w:rsidR="00C10DA8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1"/>
            </w:r>
          </w:p>
        </w:tc>
      </w:tr>
      <w:tr w:rsidR="00841BF5" w:rsidRPr="0019238C" w14:paraId="78E9699F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9D" w14:textId="77777777" w:rsidR="00841BF5" w:rsidRPr="0019238C" w:rsidRDefault="00841BF5" w:rsidP="006E2C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HP Udržateľný rozvoj </w:t>
            </w:r>
          </w:p>
        </w:tc>
        <w:tc>
          <w:tcPr>
            <w:tcW w:w="6552" w:type="dxa"/>
          </w:tcPr>
          <w:p w14:paraId="78E9699E" w14:textId="77777777" w:rsidR="00841BF5" w:rsidRPr="0019238C" w:rsidRDefault="00726C7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C2BF7">
              <w:rPr>
                <w:rFonts w:ascii="Arial" w:hAnsi="Arial" w:cs="Arial"/>
                <w:sz w:val="18"/>
                <w:szCs w:val="18"/>
              </w:rPr>
            </w:r>
            <w:r w:rsidR="005C2BF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áno            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C2BF7">
              <w:rPr>
                <w:rFonts w:ascii="Arial" w:hAnsi="Arial" w:cs="Arial"/>
                <w:sz w:val="18"/>
                <w:szCs w:val="18"/>
              </w:rPr>
            </w:r>
            <w:r w:rsidR="005C2BF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6E2C18" w:rsidRPr="0019238C" w14:paraId="78E969A2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0" w14:textId="77777777" w:rsidR="006E2C18" w:rsidRPr="0019238C" w:rsidRDefault="006E2C18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Opatrenia a</w:t>
            </w:r>
            <w:r w:rsidR="00D8753F" w:rsidRPr="0019238C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>aktivity</w:t>
            </w:r>
            <w:r w:rsidR="00D8753F" w:rsidRPr="0019238C">
              <w:rPr>
                <w:rFonts w:ascii="Arial" w:hAnsi="Arial" w:cs="Arial"/>
                <w:b/>
                <w:sz w:val="18"/>
                <w:szCs w:val="18"/>
              </w:rPr>
              <w:t xml:space="preserve"> prijaté na podporu udržateľného rozvoja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2"/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52" w:type="dxa"/>
          </w:tcPr>
          <w:p w14:paraId="78E969A1" w14:textId="77777777" w:rsidR="006E2C18" w:rsidRPr="0019238C" w:rsidRDefault="006E2C1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53F" w:rsidRPr="0019238C" w14:paraId="78E969A5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3" w14:textId="77777777" w:rsidR="00D8753F" w:rsidRPr="0019238C" w:rsidRDefault="00D8753F" w:rsidP="00D875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Konkrétne výsledky, ktoré boli dosiahnuté v oblasti udržateľného rozvoja</w:t>
            </w:r>
          </w:p>
        </w:tc>
        <w:tc>
          <w:tcPr>
            <w:tcW w:w="6552" w:type="dxa"/>
          </w:tcPr>
          <w:p w14:paraId="78E969A4" w14:textId="77777777" w:rsidR="00D8753F" w:rsidRPr="0019238C" w:rsidRDefault="00D8753F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53F" w:rsidRPr="0019238C" w14:paraId="78E969A7" w14:textId="77777777" w:rsidTr="00BE5DFF">
        <w:tc>
          <w:tcPr>
            <w:tcW w:w="9212" w:type="dxa"/>
            <w:gridSpan w:val="2"/>
            <w:shd w:val="clear" w:color="auto" w:fill="D9D9D9" w:themeFill="background1" w:themeFillShade="D9"/>
          </w:tcPr>
          <w:p w14:paraId="78E969A6" w14:textId="77777777" w:rsidR="00D8753F" w:rsidRPr="0019238C" w:rsidRDefault="00D8753F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HP Podpora rovnosti mužov a žien a nediskriminácie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3"/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C2BF7">
              <w:rPr>
                <w:rFonts w:ascii="Arial" w:hAnsi="Arial" w:cs="Arial"/>
                <w:sz w:val="18"/>
                <w:szCs w:val="18"/>
              </w:rPr>
            </w:r>
            <w:r w:rsidR="005C2BF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áno            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C2BF7">
              <w:rPr>
                <w:rFonts w:ascii="Arial" w:hAnsi="Arial" w:cs="Arial"/>
                <w:sz w:val="18"/>
                <w:szCs w:val="18"/>
              </w:rPr>
            </w:r>
            <w:r w:rsidR="005C2BF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D8753F" w:rsidRPr="0019238C" w14:paraId="78E969AA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8" w14:textId="77777777" w:rsidR="00D8753F" w:rsidRPr="0019238C" w:rsidRDefault="00D8753F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Opatrenia a aktivity prijaté na podporu rovnosti mužov a žien</w:t>
            </w:r>
          </w:p>
        </w:tc>
        <w:tc>
          <w:tcPr>
            <w:tcW w:w="6552" w:type="dxa"/>
          </w:tcPr>
          <w:p w14:paraId="78E969A9" w14:textId="77777777" w:rsidR="00D8753F" w:rsidRPr="0019238C" w:rsidRDefault="00D8753F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53F" w:rsidRPr="0019238C" w14:paraId="78E969AD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B" w14:textId="77777777" w:rsidR="00D8753F" w:rsidRPr="0019238C" w:rsidRDefault="00D8753F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Opatrenia a aktivity prijaté na predchádzanie diskriminácie</w:t>
            </w:r>
          </w:p>
        </w:tc>
        <w:tc>
          <w:tcPr>
            <w:tcW w:w="6552" w:type="dxa"/>
          </w:tcPr>
          <w:p w14:paraId="78E969AC" w14:textId="77777777" w:rsidR="00D8753F" w:rsidRPr="0019238C" w:rsidRDefault="00D8753F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53F" w:rsidRPr="0019238C" w14:paraId="78E969B0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E" w14:textId="77777777" w:rsidR="00D8753F" w:rsidRPr="0019238C" w:rsidRDefault="00D8753F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Konkrétne výsledky, ktoré boli dosiahnuté v oblasti podpory rovnosti mužov a žien a nediskriminácie</w:t>
            </w:r>
          </w:p>
        </w:tc>
        <w:tc>
          <w:tcPr>
            <w:tcW w:w="6552" w:type="dxa"/>
          </w:tcPr>
          <w:p w14:paraId="78E969AF" w14:textId="77777777" w:rsidR="00D8753F" w:rsidRPr="0019238C" w:rsidRDefault="00D8753F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B1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p w14:paraId="78E969B2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  <w:sectPr w:rsidR="00841BF5" w:rsidRPr="0019238C" w:rsidSect="003B4CD2"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304"/>
        <w:gridCol w:w="1639"/>
        <w:gridCol w:w="1560"/>
        <w:gridCol w:w="1559"/>
        <w:gridCol w:w="2693"/>
        <w:gridCol w:w="1843"/>
        <w:gridCol w:w="1559"/>
        <w:gridCol w:w="1985"/>
      </w:tblGrid>
      <w:tr w:rsidR="00B6278D" w:rsidRPr="0019238C" w14:paraId="78E969B4" w14:textId="77777777" w:rsidTr="00F401C1">
        <w:tc>
          <w:tcPr>
            <w:tcW w:w="14142" w:type="dxa"/>
            <w:gridSpan w:val="8"/>
            <w:shd w:val="clear" w:color="auto" w:fill="FABF8F" w:themeFill="accent6" w:themeFillTint="99"/>
          </w:tcPr>
          <w:p w14:paraId="78E969B3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     4. Vzťah aktivít a merateľných ukazovateľov projektu</w:t>
            </w:r>
          </w:p>
        </w:tc>
      </w:tr>
      <w:tr w:rsidR="00B6278D" w:rsidRPr="0019238C" w14:paraId="78E969C1" w14:textId="77777777" w:rsidTr="00F401C1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78E969B5" w14:textId="77777777" w:rsidR="00B6278D" w:rsidRPr="0019238C" w:rsidRDefault="00B6278D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Aktivity projektu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14:paraId="78E969B6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4"/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78E969B7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5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8E969B8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B9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6"/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8E969BA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7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8E969BB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BC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8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8E969BD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BE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9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8E969BF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14:paraId="78E969C0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0"/>
            </w:r>
          </w:p>
        </w:tc>
      </w:tr>
      <w:tr w:rsidR="00B6278D" w:rsidRPr="0019238C" w14:paraId="78E969CA" w14:textId="77777777" w:rsidTr="00F401C1">
        <w:tc>
          <w:tcPr>
            <w:tcW w:w="1304" w:type="dxa"/>
          </w:tcPr>
          <w:p w14:paraId="78E969C2" w14:textId="77777777" w:rsidR="00B6278D" w:rsidRPr="0019238C" w:rsidRDefault="00B6278D">
            <w:pPr>
              <w:rPr>
                <w:rFonts w:ascii="Arial" w:hAnsi="Arial" w:cs="Arial"/>
                <w:b/>
                <w:sz w:val="18"/>
                <w:szCs w:val="18"/>
              </w:rPr>
              <w:pPrChange w:id="6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1639" w:type="dxa"/>
            <w:vAlign w:val="center"/>
          </w:tcPr>
          <w:p w14:paraId="78E969C3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560" w:type="dxa"/>
          </w:tcPr>
          <w:p w14:paraId="78E969C4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559" w:type="dxa"/>
          </w:tcPr>
          <w:p w14:paraId="78E969C5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2693" w:type="dxa"/>
            <w:vAlign w:val="center"/>
          </w:tcPr>
          <w:p w14:paraId="78E969C6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843" w:type="dxa"/>
            <w:vAlign w:val="center"/>
          </w:tcPr>
          <w:p w14:paraId="78E969C7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559" w:type="dxa"/>
            <w:vAlign w:val="center"/>
          </w:tcPr>
          <w:p w14:paraId="78E969C8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(7)</w:t>
            </w:r>
          </w:p>
        </w:tc>
        <w:tc>
          <w:tcPr>
            <w:tcW w:w="1985" w:type="dxa"/>
          </w:tcPr>
          <w:p w14:paraId="78E969C9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(8)=(7)/(6)</w:t>
            </w:r>
          </w:p>
        </w:tc>
      </w:tr>
      <w:tr w:rsidR="00B6278D" w:rsidRPr="0019238C" w14:paraId="78E969D3" w14:textId="77777777" w:rsidTr="00F401C1">
        <w:tc>
          <w:tcPr>
            <w:tcW w:w="1304" w:type="dxa"/>
          </w:tcPr>
          <w:p w14:paraId="78E969CB" w14:textId="77777777" w:rsidR="00B6278D" w:rsidRPr="0019238C" w:rsidRDefault="00B6278D">
            <w:pPr>
              <w:rPr>
                <w:rFonts w:ascii="Arial" w:hAnsi="Arial" w:cs="Arial"/>
                <w:sz w:val="18"/>
                <w:szCs w:val="18"/>
              </w:rPr>
              <w:pPrChange w:id="7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sz w:val="18"/>
                <w:szCs w:val="18"/>
              </w:rPr>
              <w:t>Aktivita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1"/>
            </w:r>
          </w:p>
        </w:tc>
        <w:tc>
          <w:tcPr>
            <w:tcW w:w="1639" w:type="dxa"/>
          </w:tcPr>
          <w:p w14:paraId="78E969CC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8E969CD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E969CE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8E969CF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E969D0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E969D1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8E969D2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278D" w:rsidRPr="0019238C" w14:paraId="78E969D6" w14:textId="77777777" w:rsidTr="00F401C1">
        <w:tc>
          <w:tcPr>
            <w:tcW w:w="1304" w:type="dxa"/>
          </w:tcPr>
          <w:p w14:paraId="78E969D4" w14:textId="77777777" w:rsidR="00B6278D" w:rsidRPr="0019238C" w:rsidRDefault="00B6278D">
            <w:pPr>
              <w:rPr>
                <w:rFonts w:ascii="Arial" w:hAnsi="Arial" w:cs="Arial"/>
                <w:sz w:val="18"/>
                <w:szCs w:val="18"/>
              </w:rPr>
              <w:pPrChange w:id="8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sz w:val="18"/>
                <w:szCs w:val="18"/>
              </w:rPr>
              <w:t>Poznámky k aktivite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2"/>
            </w:r>
          </w:p>
        </w:tc>
        <w:tc>
          <w:tcPr>
            <w:tcW w:w="12838" w:type="dxa"/>
            <w:gridSpan w:val="7"/>
          </w:tcPr>
          <w:p w14:paraId="78E969D5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D7" w14:textId="1E985869" w:rsidR="00D961BA" w:rsidRDefault="00D961BA" w:rsidP="00841BF5">
      <w:pPr>
        <w:rPr>
          <w:ins w:id="9" w:author="Simunekova, Iveta (SK - Bratislava)" w:date="2015-04-28T20:54:00Z"/>
          <w:rFonts w:ascii="Arial" w:hAnsi="Arial" w:cs="Arial"/>
          <w:sz w:val="18"/>
          <w:szCs w:val="18"/>
        </w:rPr>
      </w:pPr>
    </w:p>
    <w:p w14:paraId="55846EBD" w14:textId="77777777" w:rsidR="00D961BA" w:rsidRDefault="00D961BA">
      <w:pPr>
        <w:spacing w:after="200" w:line="276" w:lineRule="auto"/>
        <w:rPr>
          <w:ins w:id="10" w:author="Simunekova, Iveta (SK - Bratislava)" w:date="2015-04-28T20:54:00Z"/>
          <w:rFonts w:ascii="Arial" w:hAnsi="Arial" w:cs="Arial"/>
          <w:sz w:val="18"/>
          <w:szCs w:val="18"/>
        </w:rPr>
      </w:pPr>
      <w:ins w:id="11" w:author="Simunekova, Iveta (SK - Bratislava)" w:date="2015-04-28T20:54:00Z">
        <w:r>
          <w:rPr>
            <w:rFonts w:ascii="Arial" w:hAnsi="Arial" w:cs="Arial"/>
            <w:sz w:val="18"/>
            <w:szCs w:val="18"/>
          </w:rPr>
          <w:br w:type="page"/>
        </w:r>
      </w:ins>
    </w:p>
    <w:p w14:paraId="16A04C35" w14:textId="77777777" w:rsidR="0068718A" w:rsidRPr="0019238C" w:rsidRDefault="0068718A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680"/>
        <w:gridCol w:w="2539"/>
        <w:gridCol w:w="1843"/>
        <w:gridCol w:w="2693"/>
        <w:gridCol w:w="1701"/>
        <w:gridCol w:w="1985"/>
        <w:gridCol w:w="1842"/>
      </w:tblGrid>
      <w:tr w:rsidR="00466771" w:rsidRPr="0019238C" w14:paraId="78E969D9" w14:textId="77777777" w:rsidTr="00466771">
        <w:tc>
          <w:tcPr>
            <w:tcW w:w="14283" w:type="dxa"/>
            <w:gridSpan w:val="7"/>
            <w:shd w:val="clear" w:color="auto" w:fill="FABF8F" w:themeFill="accent6" w:themeFillTint="99"/>
          </w:tcPr>
          <w:p w14:paraId="78E969D8" w14:textId="77777777" w:rsidR="00466771" w:rsidRPr="0019238C" w:rsidRDefault="00466771" w:rsidP="006F2371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    5. Kumulatívne naplnenie merateľných ukazovateľov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3"/>
            </w:r>
          </w:p>
        </w:tc>
      </w:tr>
      <w:tr w:rsidR="00466771" w:rsidRPr="0019238C" w14:paraId="78E969E6" w14:textId="77777777" w:rsidTr="0046677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14:paraId="78E969DA" w14:textId="77777777" w:rsidR="00466771" w:rsidRPr="0019238C" w:rsidRDefault="00466771" w:rsidP="00E4301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4"/>
            </w:r>
          </w:p>
        </w:tc>
        <w:tc>
          <w:tcPr>
            <w:tcW w:w="2539" w:type="dxa"/>
            <w:shd w:val="clear" w:color="auto" w:fill="D9D9D9" w:themeFill="background1" w:themeFillShade="D9"/>
            <w:vAlign w:val="center"/>
          </w:tcPr>
          <w:p w14:paraId="78E969DB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8E969DC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DD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6"/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8E969DE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DF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7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8E969E0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8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78E969E1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E2" w14:textId="77777777" w:rsidR="00466771" w:rsidRPr="0019238C" w:rsidRDefault="00466771" w:rsidP="001A4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9"/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78E969E3" w14:textId="77777777" w:rsidR="00466771" w:rsidRPr="0019238C" w:rsidRDefault="00466771" w:rsidP="0068718A">
            <w:pPr>
              <w:jc w:val="center"/>
              <w:rPr>
                <w:ins w:id="12" w:author="CKO" w:date="2015-01-28T15:59:00Z"/>
                <w:rFonts w:ascii="Arial" w:hAnsi="Arial" w:cs="Arial"/>
                <w:b/>
                <w:sz w:val="18"/>
                <w:szCs w:val="18"/>
              </w:rPr>
            </w:pPr>
          </w:p>
          <w:p w14:paraId="78E969E4" w14:textId="77777777" w:rsidR="00466771" w:rsidRPr="0019238C" w:rsidRDefault="00466771" w:rsidP="006871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14:paraId="78E969E5" w14:textId="77777777" w:rsidR="00466771" w:rsidRPr="0019238C" w:rsidRDefault="00466771" w:rsidP="006871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0"/>
            </w:r>
          </w:p>
        </w:tc>
      </w:tr>
      <w:tr w:rsidR="00466771" w:rsidRPr="0019238C" w14:paraId="78E969EE" w14:textId="77777777" w:rsidTr="00466771">
        <w:tc>
          <w:tcPr>
            <w:tcW w:w="1680" w:type="dxa"/>
          </w:tcPr>
          <w:p w14:paraId="78E969E7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2539" w:type="dxa"/>
            <w:vAlign w:val="center"/>
          </w:tcPr>
          <w:p w14:paraId="78E969E8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843" w:type="dxa"/>
          </w:tcPr>
          <w:p w14:paraId="78E969E9" w14:textId="77777777" w:rsidR="00466771" w:rsidRPr="0019238C" w:rsidRDefault="00466771" w:rsidP="004667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2693" w:type="dxa"/>
          </w:tcPr>
          <w:p w14:paraId="78E969EA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701" w:type="dxa"/>
            <w:vAlign w:val="center"/>
          </w:tcPr>
          <w:p w14:paraId="78E969EB" w14:textId="77777777" w:rsidR="00466771" w:rsidRPr="0019238C" w:rsidRDefault="00466771" w:rsidP="004667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985" w:type="dxa"/>
          </w:tcPr>
          <w:p w14:paraId="78E969EC" w14:textId="77777777" w:rsidR="00466771" w:rsidRPr="0019238C" w:rsidRDefault="00466771" w:rsidP="004667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842" w:type="dxa"/>
            <w:vAlign w:val="center"/>
          </w:tcPr>
          <w:p w14:paraId="78E969ED" w14:textId="77777777" w:rsidR="00466771" w:rsidRPr="0019238C" w:rsidRDefault="00466771" w:rsidP="004667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(7)=(6)/(5)</w:t>
            </w:r>
          </w:p>
        </w:tc>
      </w:tr>
      <w:tr w:rsidR="00466771" w:rsidRPr="0019238C" w14:paraId="78E969F6" w14:textId="77777777" w:rsidTr="00466771">
        <w:tc>
          <w:tcPr>
            <w:tcW w:w="1680" w:type="dxa"/>
          </w:tcPr>
          <w:p w14:paraId="78E969EF" w14:textId="77777777" w:rsidR="00466771" w:rsidRPr="0019238C" w:rsidRDefault="00466771">
            <w:pPr>
              <w:rPr>
                <w:rFonts w:ascii="Arial" w:hAnsi="Arial" w:cs="Arial"/>
                <w:sz w:val="18"/>
                <w:szCs w:val="18"/>
              </w:rPr>
              <w:pPrChange w:id="13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sz w:val="18"/>
                <w:szCs w:val="18"/>
              </w:rPr>
              <w:t>Merateľný ukazovateľ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1"/>
            </w:r>
          </w:p>
        </w:tc>
        <w:tc>
          <w:tcPr>
            <w:tcW w:w="2539" w:type="dxa"/>
          </w:tcPr>
          <w:p w14:paraId="78E969F0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E969F1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8E969F2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8E969F3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8E969F4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8E969F5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6771" w:rsidRPr="0019238C" w14:paraId="78E969FA" w14:textId="77777777" w:rsidTr="00466771">
        <w:tc>
          <w:tcPr>
            <w:tcW w:w="1680" w:type="dxa"/>
          </w:tcPr>
          <w:p w14:paraId="78E969F7" w14:textId="77777777" w:rsidR="00466771" w:rsidRPr="0019238C" w:rsidRDefault="00466771">
            <w:pPr>
              <w:rPr>
                <w:rFonts w:ascii="Arial" w:hAnsi="Arial" w:cs="Arial"/>
                <w:sz w:val="18"/>
                <w:szCs w:val="18"/>
              </w:rPr>
              <w:pPrChange w:id="14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sz w:val="18"/>
                <w:szCs w:val="18"/>
              </w:rPr>
              <w:t>Poznámky k merateľnému</w:t>
            </w:r>
          </w:p>
          <w:p w14:paraId="78E969F8" w14:textId="77777777" w:rsidR="00466771" w:rsidRPr="0019238C" w:rsidRDefault="00466771">
            <w:pPr>
              <w:rPr>
                <w:rFonts w:ascii="Arial" w:hAnsi="Arial" w:cs="Arial"/>
                <w:sz w:val="18"/>
                <w:szCs w:val="18"/>
              </w:rPr>
              <w:pPrChange w:id="15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sz w:val="18"/>
                <w:szCs w:val="18"/>
              </w:rPr>
              <w:t>ukazovateľu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2"/>
            </w:r>
          </w:p>
        </w:tc>
        <w:tc>
          <w:tcPr>
            <w:tcW w:w="12603" w:type="dxa"/>
            <w:gridSpan w:val="6"/>
          </w:tcPr>
          <w:p w14:paraId="78E969F9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FB" w14:textId="08163CF9" w:rsidR="00D961BA" w:rsidRDefault="00D961BA" w:rsidP="00841BF5">
      <w:pPr>
        <w:rPr>
          <w:ins w:id="16" w:author="Simunekova, Iveta (SK - Bratislava)" w:date="2015-04-28T20:54:00Z"/>
          <w:rFonts w:ascii="Arial" w:hAnsi="Arial" w:cs="Arial"/>
          <w:sz w:val="18"/>
          <w:szCs w:val="18"/>
        </w:rPr>
      </w:pPr>
    </w:p>
    <w:p w14:paraId="582DCC8F" w14:textId="77777777" w:rsidR="00D961BA" w:rsidRDefault="00D961BA">
      <w:pPr>
        <w:spacing w:after="200" w:line="276" w:lineRule="auto"/>
        <w:rPr>
          <w:ins w:id="17" w:author="Simunekova, Iveta (SK - Bratislava)" w:date="2015-04-28T20:54:00Z"/>
          <w:rFonts w:ascii="Arial" w:hAnsi="Arial" w:cs="Arial"/>
          <w:sz w:val="18"/>
          <w:szCs w:val="18"/>
        </w:rPr>
      </w:pPr>
      <w:ins w:id="18" w:author="Simunekova, Iveta (SK - Bratislava)" w:date="2015-04-28T20:54:00Z">
        <w:r>
          <w:rPr>
            <w:rFonts w:ascii="Arial" w:hAnsi="Arial" w:cs="Arial"/>
            <w:sz w:val="18"/>
            <w:szCs w:val="18"/>
          </w:rPr>
          <w:br w:type="page"/>
        </w:r>
      </w:ins>
    </w:p>
    <w:p w14:paraId="120C9754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79"/>
        <w:gridCol w:w="1638"/>
        <w:gridCol w:w="1591"/>
        <w:gridCol w:w="1637"/>
        <w:gridCol w:w="1591"/>
        <w:gridCol w:w="1373"/>
        <w:gridCol w:w="1373"/>
        <w:gridCol w:w="1618"/>
        <w:gridCol w:w="1818"/>
      </w:tblGrid>
      <w:tr w:rsidR="00841BF5" w:rsidRPr="0019238C" w14:paraId="78E969FD" w14:textId="77777777" w:rsidTr="00BE5DFF">
        <w:tc>
          <w:tcPr>
            <w:tcW w:w="14218" w:type="dxa"/>
            <w:gridSpan w:val="9"/>
            <w:shd w:val="clear" w:color="auto" w:fill="FABF8F" w:themeFill="accent6" w:themeFillTint="99"/>
          </w:tcPr>
          <w:p w14:paraId="78E969FC" w14:textId="77777777" w:rsidR="00841BF5" w:rsidRPr="0019238C" w:rsidRDefault="00841BF5" w:rsidP="006F2371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="006F2371" w:rsidRPr="0019238C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>. Vzťah aktivít a finančnej realizácie projektu</w:t>
            </w:r>
          </w:p>
        </w:tc>
      </w:tr>
      <w:tr w:rsidR="00841BF5" w:rsidRPr="0019238C" w14:paraId="78E96A02" w14:textId="77777777" w:rsidTr="003078F8">
        <w:tc>
          <w:tcPr>
            <w:tcW w:w="1566" w:type="dxa"/>
            <w:vMerge w:val="restart"/>
            <w:shd w:val="clear" w:color="auto" w:fill="D9D9D9" w:themeFill="background1" w:themeFillShade="D9"/>
            <w:vAlign w:val="center"/>
          </w:tcPr>
          <w:p w14:paraId="78E969FE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Aktivita projektu</w:t>
            </w:r>
          </w:p>
        </w:tc>
        <w:tc>
          <w:tcPr>
            <w:tcW w:w="3210" w:type="dxa"/>
            <w:gridSpan w:val="2"/>
            <w:shd w:val="clear" w:color="auto" w:fill="D9D9D9" w:themeFill="background1" w:themeFillShade="D9"/>
            <w:vAlign w:val="center"/>
          </w:tcPr>
          <w:p w14:paraId="78E969FF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Začiatok realizácie aktivity (MM/RRRR)</w:t>
            </w:r>
          </w:p>
        </w:tc>
        <w:tc>
          <w:tcPr>
            <w:tcW w:w="3209" w:type="dxa"/>
            <w:gridSpan w:val="2"/>
            <w:shd w:val="clear" w:color="auto" w:fill="D9D9D9" w:themeFill="background1" w:themeFillShade="D9"/>
            <w:vAlign w:val="center"/>
          </w:tcPr>
          <w:p w14:paraId="78E96A00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Ukončenie realizácie aktivity (MM/RRRR)</w:t>
            </w:r>
          </w:p>
        </w:tc>
        <w:tc>
          <w:tcPr>
            <w:tcW w:w="6233" w:type="dxa"/>
            <w:gridSpan w:val="4"/>
            <w:shd w:val="clear" w:color="auto" w:fill="D9D9D9" w:themeFill="background1" w:themeFillShade="D9"/>
            <w:vAlign w:val="center"/>
          </w:tcPr>
          <w:p w14:paraId="78E96A01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Finančná realizácia projektu</w:t>
            </w:r>
          </w:p>
        </w:tc>
      </w:tr>
      <w:tr w:rsidR="00841BF5" w:rsidRPr="0019238C" w14:paraId="78E96A0F" w14:textId="77777777" w:rsidTr="00841BF5"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14:paraId="78E96A03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62" w:type="dxa"/>
            <w:shd w:val="clear" w:color="auto" w:fill="D9D9D9" w:themeFill="background1" w:themeFillShade="D9"/>
            <w:vAlign w:val="center"/>
          </w:tcPr>
          <w:p w14:paraId="78E96A04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Plánovaný stav</w:t>
            </w:r>
            <w:r w:rsidRPr="0019238C">
              <w:rPr>
                <w:rStyle w:val="Odkaznapoznmkupodiarou"/>
                <w:rFonts w:ascii="Arial" w:hAnsi="Arial" w:cs="Arial"/>
                <w:b/>
                <w:color w:val="000000"/>
                <w:sz w:val="18"/>
                <w:szCs w:val="18"/>
              </w:rPr>
              <w:footnoteReference w:id="33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78E96A05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Skutočný stav</w:t>
            </w:r>
            <w:r w:rsidRPr="0019238C">
              <w:rPr>
                <w:rStyle w:val="Odkaznapoznmkupodiarou"/>
                <w:rFonts w:ascii="Arial" w:hAnsi="Arial" w:cs="Arial"/>
                <w:b/>
                <w:color w:val="000000"/>
                <w:sz w:val="18"/>
                <w:szCs w:val="18"/>
              </w:rPr>
              <w:footnoteReference w:id="34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14:paraId="78E96A06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Plánovaný stav</w:t>
            </w:r>
            <w:r w:rsidRPr="0019238C">
              <w:rPr>
                <w:rStyle w:val="Odkaznapoznmkupodiarou"/>
                <w:rFonts w:ascii="Arial" w:hAnsi="Arial" w:cs="Arial"/>
                <w:b/>
                <w:color w:val="000000"/>
                <w:sz w:val="18"/>
                <w:szCs w:val="18"/>
              </w:rPr>
              <w:footnoteReference w:id="35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78E96A07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Skutočný stav</w:t>
            </w:r>
            <w:r w:rsidRPr="0019238C">
              <w:rPr>
                <w:rStyle w:val="Odkaznapoznmkupodiarou"/>
                <w:rFonts w:ascii="Arial" w:hAnsi="Arial" w:cs="Arial"/>
                <w:b/>
                <w:color w:val="000000"/>
                <w:sz w:val="18"/>
                <w:szCs w:val="18"/>
              </w:rPr>
              <w:footnoteReference w:id="36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14:paraId="78E96A08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Žiadané nárokované finančné prostriedky/ deklarované výdavky</w:t>
            </w:r>
            <w:r w:rsidR="00E14804" w:rsidRPr="0019238C">
              <w:rPr>
                <w:rFonts w:ascii="Arial" w:hAnsi="Arial" w:cs="Arial"/>
                <w:b/>
                <w:sz w:val="18"/>
                <w:szCs w:val="18"/>
              </w:rPr>
              <w:t xml:space="preserve"> (predložené na RO)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7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14:paraId="78E96A09" w14:textId="77777777" w:rsidR="00E14804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Schválené nárokované finančné prostriedky/ deklarované výdavky</w:t>
            </w:r>
          </w:p>
          <w:p w14:paraId="78E96A0A" w14:textId="77777777" w:rsidR="00841BF5" w:rsidRPr="0019238C" w:rsidRDefault="00E14804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(schválené PJ, resp. CO)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8"/>
            </w:r>
          </w:p>
        </w:tc>
        <w:tc>
          <w:tcPr>
            <w:tcW w:w="1634" w:type="dxa"/>
            <w:shd w:val="clear" w:color="auto" w:fill="D9D9D9" w:themeFill="background1" w:themeFillShade="D9"/>
            <w:vAlign w:val="center"/>
          </w:tcPr>
          <w:p w14:paraId="78E96A0B" w14:textId="77777777" w:rsidR="00E14804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Žiadané deklarované výdavky</w:t>
            </w:r>
          </w:p>
          <w:p w14:paraId="78E96A0C" w14:textId="77777777" w:rsidR="00841BF5" w:rsidRPr="0019238C" w:rsidRDefault="00E14804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(predložené na RO)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9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14:paraId="78E96A0D" w14:textId="77777777" w:rsidR="00E14804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Schválené deklarované výdavky</w:t>
            </w:r>
          </w:p>
          <w:p w14:paraId="78E96A0E" w14:textId="77777777" w:rsidR="00841BF5" w:rsidRPr="0019238C" w:rsidRDefault="00E14804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(schválené CO)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0"/>
            </w:r>
          </w:p>
        </w:tc>
      </w:tr>
      <w:tr w:rsidR="00320CF6" w:rsidRPr="0019238C" w14:paraId="78E96A19" w14:textId="77777777" w:rsidTr="00841BF5">
        <w:tc>
          <w:tcPr>
            <w:tcW w:w="1610" w:type="dxa"/>
          </w:tcPr>
          <w:p w14:paraId="78E96A10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1662" w:type="dxa"/>
          </w:tcPr>
          <w:p w14:paraId="78E96A11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617" w:type="dxa"/>
          </w:tcPr>
          <w:p w14:paraId="78E96A12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661" w:type="dxa"/>
          </w:tcPr>
          <w:p w14:paraId="78E96A13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617" w:type="dxa"/>
          </w:tcPr>
          <w:p w14:paraId="78E96A14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378" w:type="dxa"/>
          </w:tcPr>
          <w:p w14:paraId="78E96A15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378" w:type="dxa"/>
          </w:tcPr>
          <w:p w14:paraId="78E96A16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(7)</w:t>
            </w:r>
          </w:p>
        </w:tc>
        <w:tc>
          <w:tcPr>
            <w:tcW w:w="1634" w:type="dxa"/>
          </w:tcPr>
          <w:p w14:paraId="78E96A17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(8)</w:t>
            </w:r>
          </w:p>
        </w:tc>
        <w:tc>
          <w:tcPr>
            <w:tcW w:w="1661" w:type="dxa"/>
          </w:tcPr>
          <w:p w14:paraId="78E96A18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(9)</w:t>
            </w:r>
          </w:p>
        </w:tc>
      </w:tr>
      <w:tr w:rsidR="00841BF5" w:rsidRPr="0019238C" w14:paraId="78E96A23" w14:textId="77777777" w:rsidTr="00841BF5">
        <w:tc>
          <w:tcPr>
            <w:tcW w:w="1610" w:type="dxa"/>
          </w:tcPr>
          <w:p w14:paraId="78E96A1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Aktivita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1"/>
            </w:r>
          </w:p>
        </w:tc>
        <w:tc>
          <w:tcPr>
            <w:tcW w:w="1662" w:type="dxa"/>
          </w:tcPr>
          <w:p w14:paraId="78E96A1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7" w:type="dxa"/>
          </w:tcPr>
          <w:p w14:paraId="78E96A1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</w:tcPr>
          <w:p w14:paraId="78E96A1D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7" w:type="dxa"/>
          </w:tcPr>
          <w:p w14:paraId="78E96A1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8" w:type="dxa"/>
          </w:tcPr>
          <w:p w14:paraId="78E96A1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8" w:type="dxa"/>
          </w:tcPr>
          <w:p w14:paraId="78E96A2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4" w:type="dxa"/>
          </w:tcPr>
          <w:p w14:paraId="78E96A2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</w:tcPr>
          <w:p w14:paraId="78E96A2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78F8" w:rsidRPr="0019238C" w14:paraId="78E96A29" w14:textId="77777777" w:rsidTr="00FD7744">
        <w:tc>
          <w:tcPr>
            <w:tcW w:w="7985" w:type="dxa"/>
            <w:gridSpan w:val="5"/>
          </w:tcPr>
          <w:p w14:paraId="78E96A24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Spolu</w:t>
            </w:r>
          </w:p>
        </w:tc>
        <w:tc>
          <w:tcPr>
            <w:tcW w:w="1378" w:type="dxa"/>
          </w:tcPr>
          <w:p w14:paraId="78E96A25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8" w:type="dxa"/>
          </w:tcPr>
          <w:p w14:paraId="78E96A26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4" w:type="dxa"/>
          </w:tcPr>
          <w:p w14:paraId="78E96A27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</w:tcPr>
          <w:p w14:paraId="78E96A28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2A" w14:textId="700D7B50" w:rsidR="0019238C" w:rsidDel="00D961BA" w:rsidRDefault="0019238C" w:rsidP="00841BF5">
      <w:pPr>
        <w:rPr>
          <w:del w:id="19" w:author="Simunekova, Iveta (SK - Bratislava)" w:date="2015-04-28T20:54:00Z"/>
          <w:rFonts w:ascii="Arial" w:hAnsi="Arial" w:cs="Arial"/>
          <w:sz w:val="18"/>
          <w:szCs w:val="18"/>
        </w:rPr>
      </w:pPr>
    </w:p>
    <w:p w14:paraId="46E19275" w14:textId="5040A572" w:rsidR="0019238C" w:rsidRDefault="0019238C">
      <w:pPr>
        <w:spacing w:after="200" w:line="276" w:lineRule="auto"/>
        <w:rPr>
          <w:rFonts w:ascii="Arial" w:hAnsi="Arial" w:cs="Arial"/>
          <w:sz w:val="18"/>
          <w:szCs w:val="18"/>
        </w:rPr>
      </w:pPr>
      <w:del w:id="20" w:author="Simunekova, Iveta (SK - Bratislava)" w:date="2015-04-28T20:54:00Z">
        <w:r w:rsidDel="00D961BA">
          <w:rPr>
            <w:rFonts w:ascii="Arial" w:hAnsi="Arial" w:cs="Arial"/>
            <w:sz w:val="18"/>
            <w:szCs w:val="18"/>
          </w:rPr>
          <w:br w:type="page"/>
        </w:r>
      </w:del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841BF5" w:rsidRPr="0019238C" w14:paraId="78E96A2C" w14:textId="77777777" w:rsidTr="00841BF5">
        <w:tc>
          <w:tcPr>
            <w:tcW w:w="14142" w:type="dxa"/>
            <w:shd w:val="clear" w:color="auto" w:fill="FABF8F" w:themeFill="accent6" w:themeFillTint="99"/>
          </w:tcPr>
          <w:p w14:paraId="78E96A2B" w14:textId="77777777" w:rsidR="00841BF5" w:rsidRPr="0019238C" w:rsidRDefault="006F2371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lastRenderedPageBreak/>
              <w:t>7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>. Publicita projektu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2"/>
            </w:r>
          </w:p>
        </w:tc>
      </w:tr>
      <w:tr w:rsidR="00841BF5" w:rsidRPr="0019238C" w14:paraId="78E96A34" w14:textId="77777777" w:rsidTr="007C0C4A">
        <w:trPr>
          <w:trHeight w:val="542"/>
        </w:trPr>
        <w:tc>
          <w:tcPr>
            <w:tcW w:w="14142" w:type="dxa"/>
          </w:tcPr>
          <w:p w14:paraId="78E96A2D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2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2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3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3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3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3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35" w14:textId="6DF13679" w:rsidR="00D961BA" w:rsidRDefault="00D961BA" w:rsidP="00841BF5">
      <w:pPr>
        <w:rPr>
          <w:ins w:id="21" w:author="Simunekova, Iveta (SK - Bratislava)" w:date="2015-04-28T20:54:00Z"/>
          <w:rFonts w:ascii="Arial" w:hAnsi="Arial" w:cs="Arial"/>
          <w:sz w:val="18"/>
          <w:szCs w:val="18"/>
        </w:rPr>
      </w:pPr>
    </w:p>
    <w:p w14:paraId="59C3BFA2" w14:textId="77777777" w:rsidR="00D961BA" w:rsidRDefault="00D961BA">
      <w:pPr>
        <w:spacing w:after="200" w:line="276" w:lineRule="auto"/>
        <w:rPr>
          <w:ins w:id="22" w:author="Simunekova, Iveta (SK - Bratislava)" w:date="2015-04-28T20:54:00Z"/>
          <w:rFonts w:ascii="Arial" w:hAnsi="Arial" w:cs="Arial"/>
          <w:sz w:val="18"/>
          <w:szCs w:val="18"/>
        </w:rPr>
      </w:pPr>
      <w:ins w:id="23" w:author="Simunekova, Iveta (SK - Bratislava)" w:date="2015-04-28T20:54:00Z">
        <w:r>
          <w:rPr>
            <w:rFonts w:ascii="Arial" w:hAnsi="Arial" w:cs="Arial"/>
            <w:sz w:val="18"/>
            <w:szCs w:val="18"/>
          </w:rPr>
          <w:br w:type="page"/>
        </w:r>
      </w:ins>
    </w:p>
    <w:p w14:paraId="3F7E5E37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841BF5" w:rsidRPr="0019238C" w14:paraId="78E96A37" w14:textId="77777777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14:paraId="78E96A36" w14:textId="77777777" w:rsidR="00841BF5" w:rsidRPr="0019238C" w:rsidRDefault="006F2371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>. Príjmy projektu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3"/>
            </w:r>
          </w:p>
        </w:tc>
      </w:tr>
      <w:tr w:rsidR="00841BF5" w:rsidRPr="0019238C" w14:paraId="78E96A3A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78E96A3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Celkové príjmy projektu v monitorovanom období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4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3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A3D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78E96A3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Prevádzkové výdavky projektu v monitorovanom období 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5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3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A40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78E96A3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Čisté príjmy projektu v monitorovanom období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6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3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A43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78E96A4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Kumulované čisté príjmy projektu od začiatku realizácie projektu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7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4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44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535EF4" w:rsidRPr="0019238C" w14:paraId="78E96A46" w14:textId="77777777" w:rsidTr="002330CC">
        <w:tc>
          <w:tcPr>
            <w:tcW w:w="14142" w:type="dxa"/>
            <w:gridSpan w:val="2"/>
            <w:shd w:val="clear" w:color="auto" w:fill="FABF8F" w:themeFill="accent6" w:themeFillTint="99"/>
          </w:tcPr>
          <w:p w14:paraId="78E96A45" w14:textId="77777777" w:rsidR="00535EF4" w:rsidRPr="0019238C" w:rsidRDefault="006F2371" w:rsidP="002330C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535EF4" w:rsidRPr="0019238C">
              <w:rPr>
                <w:rFonts w:ascii="Arial" w:hAnsi="Arial" w:cs="Arial"/>
                <w:b/>
                <w:sz w:val="18"/>
                <w:szCs w:val="18"/>
              </w:rPr>
              <w:t>. Iné peňažné príjmy projektu</w:t>
            </w:r>
            <w:r w:rsidR="00535EF4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8"/>
            </w:r>
          </w:p>
        </w:tc>
      </w:tr>
      <w:tr w:rsidR="00535EF4" w:rsidRPr="0019238C" w14:paraId="78E96A49" w14:textId="77777777" w:rsidTr="002330CC">
        <w:tc>
          <w:tcPr>
            <w:tcW w:w="7054" w:type="dxa"/>
            <w:shd w:val="clear" w:color="auto" w:fill="D9D9D9" w:themeFill="background1" w:themeFillShade="D9"/>
          </w:tcPr>
          <w:p w14:paraId="78E96A47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Iné peňažné príjmy projektu v monitorovanom období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9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48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5EF4" w:rsidRPr="0019238C" w14:paraId="78E96A4C" w14:textId="77777777" w:rsidTr="002330CC">
        <w:tc>
          <w:tcPr>
            <w:tcW w:w="7054" w:type="dxa"/>
            <w:shd w:val="clear" w:color="auto" w:fill="D9D9D9" w:themeFill="background1" w:themeFillShade="D9"/>
          </w:tcPr>
          <w:p w14:paraId="78E96A4A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Prevádzkové výdavky projektu v monitorovanom období 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0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4B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5EF4" w:rsidRPr="0019238C" w14:paraId="78E96A4F" w14:textId="77777777" w:rsidTr="002330CC">
        <w:tc>
          <w:tcPr>
            <w:tcW w:w="7054" w:type="dxa"/>
            <w:shd w:val="clear" w:color="auto" w:fill="D9D9D9" w:themeFill="background1" w:themeFillShade="D9"/>
          </w:tcPr>
          <w:p w14:paraId="78E96A4D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Iné čisté peňažné príjmy projektu  v monitorovanom období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1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4E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50" w14:textId="3BD4D2FB" w:rsidR="00D961BA" w:rsidRDefault="00D961BA" w:rsidP="00841BF5">
      <w:pPr>
        <w:rPr>
          <w:ins w:id="24" w:author="Simunekova, Iveta (SK - Bratislava)" w:date="2015-04-28T20:55:00Z"/>
          <w:rFonts w:ascii="Arial" w:hAnsi="Arial" w:cs="Arial"/>
          <w:sz w:val="18"/>
          <w:szCs w:val="18"/>
        </w:rPr>
      </w:pPr>
    </w:p>
    <w:p w14:paraId="6EAECBA9" w14:textId="77777777" w:rsidR="00D961BA" w:rsidRDefault="00D961BA">
      <w:pPr>
        <w:spacing w:after="200" w:line="276" w:lineRule="auto"/>
        <w:rPr>
          <w:ins w:id="25" w:author="Simunekova, Iveta (SK - Bratislava)" w:date="2015-04-28T20:55:00Z"/>
          <w:rFonts w:ascii="Arial" w:hAnsi="Arial" w:cs="Arial"/>
          <w:sz w:val="18"/>
          <w:szCs w:val="18"/>
        </w:rPr>
      </w:pPr>
      <w:ins w:id="26" w:author="Simunekova, Iveta (SK - Bratislava)" w:date="2015-04-28T20:55:00Z">
        <w:r>
          <w:rPr>
            <w:rFonts w:ascii="Arial" w:hAnsi="Arial" w:cs="Arial"/>
            <w:sz w:val="18"/>
            <w:szCs w:val="18"/>
          </w:rPr>
          <w:br w:type="page"/>
        </w:r>
      </w:ins>
    </w:p>
    <w:p w14:paraId="7D0ECCD4" w14:textId="77777777" w:rsidR="0019238C" w:rsidRDefault="0019238C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19"/>
        <w:gridCol w:w="3686"/>
        <w:gridCol w:w="3118"/>
        <w:gridCol w:w="3119"/>
      </w:tblGrid>
      <w:tr w:rsidR="00841BF5" w:rsidRPr="0019238C" w14:paraId="78E96A52" w14:textId="77777777" w:rsidTr="00F04673">
        <w:trPr>
          <w:trHeight w:val="348"/>
        </w:trPr>
        <w:tc>
          <w:tcPr>
            <w:tcW w:w="14142" w:type="dxa"/>
            <w:gridSpan w:val="4"/>
            <w:shd w:val="clear" w:color="auto" w:fill="FABF8F" w:themeFill="accent6" w:themeFillTint="99"/>
          </w:tcPr>
          <w:p w14:paraId="78E96A51" w14:textId="77777777" w:rsidR="00841BF5" w:rsidRPr="0019238C" w:rsidRDefault="006F2371" w:rsidP="00665A34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 xml:space="preserve">. Iné údaje na úrovni projektu </w:t>
            </w:r>
            <w:r w:rsidR="00AF1670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2"/>
            </w:r>
          </w:p>
        </w:tc>
      </w:tr>
      <w:tr w:rsidR="00185F79" w:rsidRPr="0019238C" w14:paraId="78E96A58" w14:textId="77777777" w:rsidTr="00185F79">
        <w:tc>
          <w:tcPr>
            <w:tcW w:w="4219" w:type="dxa"/>
            <w:vMerge w:val="restart"/>
            <w:shd w:val="pct15" w:color="auto" w:fill="auto"/>
          </w:tcPr>
          <w:p w14:paraId="78E96A53" w14:textId="77777777" w:rsidR="00185F79" w:rsidRPr="0019238C" w:rsidRDefault="00185F79" w:rsidP="00665A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Iný údaj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3"/>
            </w:r>
          </w:p>
          <w:p w14:paraId="78E96A54" w14:textId="77777777" w:rsidR="00185F79" w:rsidRPr="0019238C" w:rsidRDefault="00185F79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3" w:type="dxa"/>
            <w:gridSpan w:val="3"/>
            <w:shd w:val="pct15" w:color="auto" w:fill="auto"/>
          </w:tcPr>
          <w:p w14:paraId="78E96A55" w14:textId="77777777" w:rsidR="00185F79" w:rsidRPr="0019238C" w:rsidRDefault="00185F79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A56" w14:textId="77777777" w:rsidR="00185F79" w:rsidRPr="0019238C" w:rsidRDefault="00185F79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</w:p>
          <w:p w14:paraId="78E96A57" w14:textId="77777777" w:rsidR="00185F79" w:rsidRPr="0019238C" w:rsidRDefault="00185F79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5F79" w:rsidRPr="0019238C" w14:paraId="78E96A5C" w14:textId="77777777" w:rsidTr="00185F79">
        <w:tc>
          <w:tcPr>
            <w:tcW w:w="4219" w:type="dxa"/>
            <w:vMerge/>
            <w:shd w:val="pct15" w:color="auto" w:fill="auto"/>
          </w:tcPr>
          <w:p w14:paraId="78E96A59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Merge w:val="restart"/>
            <w:shd w:val="pct15" w:color="auto" w:fill="auto"/>
          </w:tcPr>
          <w:p w14:paraId="78E96A5A" w14:textId="77777777" w:rsidR="00185F79" w:rsidRPr="0019238C" w:rsidRDefault="00185F79" w:rsidP="00683BA3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Názov mernej jednotky</w:t>
            </w:r>
          </w:p>
        </w:tc>
        <w:tc>
          <w:tcPr>
            <w:tcW w:w="6237" w:type="dxa"/>
            <w:gridSpan w:val="2"/>
            <w:shd w:val="pct15" w:color="auto" w:fill="auto"/>
          </w:tcPr>
          <w:p w14:paraId="78E96A5B" w14:textId="77777777" w:rsidR="00185F79" w:rsidRPr="0019238C" w:rsidRDefault="00185F79" w:rsidP="00185F79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Skutočný stav</w:t>
            </w:r>
          </w:p>
        </w:tc>
      </w:tr>
      <w:tr w:rsidR="00185F79" w:rsidRPr="0019238C" w14:paraId="78E96A61" w14:textId="77777777" w:rsidTr="00185F79">
        <w:tc>
          <w:tcPr>
            <w:tcW w:w="4219" w:type="dxa"/>
            <w:vMerge/>
            <w:shd w:val="pct15" w:color="auto" w:fill="auto"/>
          </w:tcPr>
          <w:p w14:paraId="78E96A5D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Merge/>
            <w:shd w:val="pct15" w:color="auto" w:fill="auto"/>
          </w:tcPr>
          <w:p w14:paraId="78E96A5E" w14:textId="77777777" w:rsidR="00185F79" w:rsidRPr="0019238C" w:rsidRDefault="00185F79" w:rsidP="00683B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shd w:val="pct15" w:color="auto" w:fill="auto"/>
          </w:tcPr>
          <w:p w14:paraId="78E96A5F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Spolu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4"/>
            </w:r>
          </w:p>
        </w:tc>
        <w:tc>
          <w:tcPr>
            <w:tcW w:w="3119" w:type="dxa"/>
            <w:shd w:val="pct15" w:color="auto" w:fill="auto"/>
          </w:tcPr>
          <w:p w14:paraId="78E96A60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Z toho ženy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5"/>
            </w:r>
          </w:p>
        </w:tc>
      </w:tr>
      <w:tr w:rsidR="00185F79" w:rsidRPr="0019238C" w14:paraId="78E96A66" w14:textId="77777777" w:rsidTr="00185F79">
        <w:tc>
          <w:tcPr>
            <w:tcW w:w="4219" w:type="dxa"/>
          </w:tcPr>
          <w:p w14:paraId="78E96A62" w14:textId="77777777" w:rsidR="00185F79" w:rsidRPr="0019238C" w:rsidRDefault="00185F79" w:rsidP="003727F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Iný údaj </w:t>
            </w:r>
          </w:p>
        </w:tc>
        <w:tc>
          <w:tcPr>
            <w:tcW w:w="3686" w:type="dxa"/>
          </w:tcPr>
          <w:p w14:paraId="78E96A63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</w:tcPr>
          <w:p w14:paraId="78E96A64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78E96A65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A69" w14:textId="77777777" w:rsidTr="00185F79">
        <w:tc>
          <w:tcPr>
            <w:tcW w:w="4219" w:type="dxa"/>
          </w:tcPr>
          <w:p w14:paraId="78E96A67" w14:textId="77777777" w:rsidR="00841BF5" w:rsidRPr="0019238C" w:rsidRDefault="00665A34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Poznámky k inému údaju </w:t>
            </w:r>
          </w:p>
        </w:tc>
        <w:tc>
          <w:tcPr>
            <w:tcW w:w="9923" w:type="dxa"/>
            <w:gridSpan w:val="3"/>
          </w:tcPr>
          <w:p w14:paraId="78E96A6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6A" w14:textId="77777777" w:rsidR="00841BF5" w:rsidRPr="0019238C" w:rsidRDefault="00841BF5" w:rsidP="00841BF5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418"/>
        <w:gridCol w:w="1559"/>
        <w:gridCol w:w="1559"/>
        <w:gridCol w:w="1560"/>
        <w:gridCol w:w="1559"/>
        <w:gridCol w:w="1417"/>
        <w:gridCol w:w="1562"/>
      </w:tblGrid>
      <w:tr w:rsidR="002E3B7E" w:rsidRPr="0019238C" w14:paraId="78E96A6C" w14:textId="77777777" w:rsidTr="00EC5DDD">
        <w:tc>
          <w:tcPr>
            <w:tcW w:w="14144" w:type="dxa"/>
            <w:gridSpan w:val="9"/>
            <w:shd w:val="clear" w:color="auto" w:fill="FABF8F" w:themeFill="accent6" w:themeFillTint="99"/>
          </w:tcPr>
          <w:p w14:paraId="78E96A6B" w14:textId="77777777" w:rsidR="002E3B7E" w:rsidRPr="0019238C" w:rsidRDefault="00411662" w:rsidP="009767E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10a</w:t>
            </w:r>
            <w:r w:rsidR="002E3B7E" w:rsidRPr="0019238C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9767EF" w:rsidRPr="0019238C">
              <w:rPr>
                <w:rFonts w:ascii="Arial" w:hAnsi="Arial" w:cs="Arial"/>
                <w:b/>
                <w:sz w:val="18"/>
                <w:szCs w:val="18"/>
              </w:rPr>
              <w:t>Iné údaje</w:t>
            </w:r>
            <w:r w:rsidR="002E3B7E" w:rsidRPr="0019238C">
              <w:rPr>
                <w:rFonts w:ascii="Arial" w:hAnsi="Arial" w:cs="Arial"/>
                <w:b/>
                <w:sz w:val="18"/>
                <w:szCs w:val="18"/>
              </w:rPr>
              <w:t xml:space="preserve"> o účastníkoch projektu</w:t>
            </w:r>
            <w:r w:rsidR="002E3B7E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6"/>
            </w:r>
          </w:p>
        </w:tc>
      </w:tr>
      <w:tr w:rsidR="002E3B7E" w:rsidRPr="0019238C" w14:paraId="78E96A72" w14:textId="77777777" w:rsidTr="00EC5DDD">
        <w:tc>
          <w:tcPr>
            <w:tcW w:w="1951" w:type="dxa"/>
            <w:vMerge w:val="restart"/>
            <w:shd w:val="clear" w:color="auto" w:fill="D9D9D9" w:themeFill="background1" w:themeFillShade="D9"/>
          </w:tcPr>
          <w:p w14:paraId="78E96A6D" w14:textId="77777777" w:rsidR="002E3B7E" w:rsidRPr="0019238C" w:rsidRDefault="002E3B7E" w:rsidP="006445E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14:paraId="78E96A6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14:paraId="78E96A6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78E96A7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14:paraId="78E96A7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Odchádzajúci účastníci od začiatku realizácie projektu</w:t>
            </w:r>
          </w:p>
        </w:tc>
      </w:tr>
      <w:tr w:rsidR="002E3B7E" w:rsidRPr="0019238C" w14:paraId="78E96A7C" w14:textId="77777777" w:rsidTr="00EC5DDD">
        <w:tc>
          <w:tcPr>
            <w:tcW w:w="1951" w:type="dxa"/>
            <w:vMerge/>
            <w:shd w:val="clear" w:color="auto" w:fill="D9D9D9" w:themeFill="background1" w:themeFillShade="D9"/>
          </w:tcPr>
          <w:p w14:paraId="78E96A73" w14:textId="77777777" w:rsidR="002E3B7E" w:rsidRPr="0019238C" w:rsidRDefault="002E3B7E" w:rsidP="006445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A7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78E96A7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A7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A7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14:paraId="78E96A7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A7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14:paraId="78E96A7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 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bottom"/>
          </w:tcPr>
          <w:p w14:paraId="78E96A7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</w:tr>
      <w:tr w:rsidR="002E3B7E" w:rsidRPr="0019238C" w14:paraId="78E96A86" w14:textId="77777777" w:rsidTr="00EC5DDD">
        <w:tc>
          <w:tcPr>
            <w:tcW w:w="1951" w:type="dxa"/>
            <w:shd w:val="clear" w:color="auto" w:fill="D9D9D9" w:themeFill="background1" w:themeFillShade="D9"/>
            <w:vAlign w:val="bottom"/>
          </w:tcPr>
          <w:p w14:paraId="78E96A7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Celkový počet účastníkov</w:t>
            </w:r>
          </w:p>
        </w:tc>
        <w:tc>
          <w:tcPr>
            <w:tcW w:w="1559" w:type="dxa"/>
            <w:vAlign w:val="center"/>
          </w:tcPr>
          <w:p w14:paraId="78E96A7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7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8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8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8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90" w14:textId="77777777" w:rsidTr="00EC5DDD">
        <w:tc>
          <w:tcPr>
            <w:tcW w:w="1951" w:type="dxa"/>
            <w:vAlign w:val="center"/>
          </w:tcPr>
          <w:p w14:paraId="78E96A87" w14:textId="77777777" w:rsidR="002E3B7E" w:rsidRPr="0019238C" w:rsidRDefault="005D192E" w:rsidP="00D023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amestnan</w:t>
            </w:r>
            <w:r w:rsidR="00EC220A" w:rsidRPr="0019238C">
              <w:rPr>
                <w:rFonts w:ascii="Arial" w:hAnsi="Arial" w:cs="Arial"/>
                <w:color w:val="000000"/>
                <w:sz w:val="18"/>
                <w:szCs w:val="18"/>
              </w:rPr>
              <w:t>é osoby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, vrátane samostatne zárobkovo činný</w:t>
            </w:r>
            <w:r w:rsidR="00D02335" w:rsidRPr="0019238C">
              <w:rPr>
                <w:rFonts w:ascii="Arial" w:hAnsi="Arial" w:cs="Arial"/>
                <w:color w:val="000000"/>
                <w:sz w:val="18"/>
                <w:szCs w:val="18"/>
              </w:rPr>
              <w:t>ch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os</w:t>
            </w:r>
            <w:r w:rsidR="00D02335" w:rsidRPr="0019238C">
              <w:rPr>
                <w:rFonts w:ascii="Arial" w:hAnsi="Arial" w:cs="Arial"/>
                <w:color w:val="000000"/>
                <w:sz w:val="18"/>
                <w:szCs w:val="18"/>
              </w:rPr>
              <w:t>ôb</w:t>
            </w:r>
          </w:p>
        </w:tc>
        <w:tc>
          <w:tcPr>
            <w:tcW w:w="1559" w:type="dxa"/>
            <w:vAlign w:val="center"/>
          </w:tcPr>
          <w:p w14:paraId="78E96A8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8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8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8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8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9A" w14:textId="77777777" w:rsidTr="00EC5DDD">
        <w:tc>
          <w:tcPr>
            <w:tcW w:w="1951" w:type="dxa"/>
            <w:vAlign w:val="center"/>
          </w:tcPr>
          <w:p w14:paraId="78E96A91" w14:textId="77777777" w:rsidR="002E3B7E" w:rsidRPr="0019238C" w:rsidRDefault="005D192E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ezamestnan</w:t>
            </w:r>
            <w:r w:rsidR="00EC220A" w:rsidRPr="0019238C">
              <w:rPr>
                <w:rFonts w:ascii="Arial" w:hAnsi="Arial" w:cs="Arial"/>
                <w:color w:val="000000"/>
                <w:sz w:val="18"/>
                <w:szCs w:val="18"/>
              </w:rPr>
              <w:t>é osoby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, vrátane dlhodobo nezamestnaných</w:t>
            </w:r>
          </w:p>
        </w:tc>
        <w:tc>
          <w:tcPr>
            <w:tcW w:w="1559" w:type="dxa"/>
            <w:vAlign w:val="center"/>
          </w:tcPr>
          <w:p w14:paraId="78E96A9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9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9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9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9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A4" w14:textId="77777777" w:rsidTr="00EC5DDD">
        <w:tc>
          <w:tcPr>
            <w:tcW w:w="1951" w:type="dxa"/>
            <w:vAlign w:val="center"/>
          </w:tcPr>
          <w:p w14:paraId="78E96A9B" w14:textId="77777777" w:rsidR="002E3B7E" w:rsidRPr="0019238C" w:rsidRDefault="00DC30FD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z toho 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lhodobo nezamestnan</w:t>
            </w:r>
            <w:r w:rsidR="00EC220A" w:rsidRPr="0019238C">
              <w:rPr>
                <w:rFonts w:ascii="Arial" w:hAnsi="Arial" w:cs="Arial"/>
                <w:color w:val="000000"/>
                <w:sz w:val="18"/>
                <w:szCs w:val="18"/>
              </w:rPr>
              <w:t>é osoby</w:t>
            </w:r>
          </w:p>
        </w:tc>
        <w:tc>
          <w:tcPr>
            <w:tcW w:w="1559" w:type="dxa"/>
            <w:vAlign w:val="center"/>
          </w:tcPr>
          <w:p w14:paraId="78E96A9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9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A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A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A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A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AE" w14:textId="77777777" w:rsidTr="00EC5DDD">
        <w:tc>
          <w:tcPr>
            <w:tcW w:w="1951" w:type="dxa"/>
            <w:vAlign w:val="center"/>
          </w:tcPr>
          <w:p w14:paraId="78E96AA5" w14:textId="77777777" w:rsidR="002E3B7E" w:rsidRPr="0019238C" w:rsidRDefault="005D192E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eaktívne osoby</w:t>
            </w:r>
          </w:p>
        </w:tc>
        <w:tc>
          <w:tcPr>
            <w:tcW w:w="1559" w:type="dxa"/>
            <w:vAlign w:val="center"/>
          </w:tcPr>
          <w:p w14:paraId="78E96AA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A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A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A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A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A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A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A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B8" w14:textId="77777777" w:rsidTr="00EC5DDD">
        <w:tc>
          <w:tcPr>
            <w:tcW w:w="1951" w:type="dxa"/>
            <w:vAlign w:val="center"/>
          </w:tcPr>
          <w:p w14:paraId="78E96AAF" w14:textId="77777777" w:rsidR="002E3B7E" w:rsidRPr="0019238C" w:rsidRDefault="00DC30FD" w:rsidP="00EC22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z toho 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eaktívne osoby, ktoré nie sú</w:t>
            </w:r>
            <w:r w:rsidR="00EC220A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v procese vzdelávania ani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odbornej prípravy</w:t>
            </w:r>
          </w:p>
        </w:tc>
        <w:tc>
          <w:tcPr>
            <w:tcW w:w="1559" w:type="dxa"/>
            <w:vAlign w:val="center"/>
          </w:tcPr>
          <w:p w14:paraId="78E96AB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B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B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B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B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C2" w14:textId="77777777" w:rsidTr="00EC5DDD">
        <w:tc>
          <w:tcPr>
            <w:tcW w:w="1951" w:type="dxa"/>
            <w:vAlign w:val="bottom"/>
          </w:tcPr>
          <w:p w14:paraId="78E96AB9" w14:textId="77777777" w:rsidR="002E3B7E" w:rsidRPr="0019238C" w:rsidRDefault="005D192E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osoby vo veku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do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25</w:t>
            </w:r>
            <w:r w:rsidR="008A6B97"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57"/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 rokov</w:t>
            </w:r>
          </w:p>
        </w:tc>
        <w:tc>
          <w:tcPr>
            <w:tcW w:w="1559" w:type="dxa"/>
            <w:vAlign w:val="center"/>
          </w:tcPr>
          <w:p w14:paraId="78E96AB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B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B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C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C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CC" w14:textId="77777777" w:rsidTr="00EC5DDD">
        <w:tc>
          <w:tcPr>
            <w:tcW w:w="1951" w:type="dxa"/>
            <w:vAlign w:val="bottom"/>
          </w:tcPr>
          <w:p w14:paraId="78E96AC3" w14:textId="77777777" w:rsidR="002E3B7E" w:rsidRPr="0019238C" w:rsidRDefault="002E3B7E" w:rsidP="008A6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osoby vo veku 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>od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54 rokov</w:t>
            </w:r>
          </w:p>
        </w:tc>
        <w:tc>
          <w:tcPr>
            <w:tcW w:w="1559" w:type="dxa"/>
            <w:vAlign w:val="center"/>
          </w:tcPr>
          <w:p w14:paraId="78E96AC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C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C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C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C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C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C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C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D6" w14:textId="77777777" w:rsidTr="00EC5DDD">
        <w:tc>
          <w:tcPr>
            <w:tcW w:w="1951" w:type="dxa"/>
            <w:vAlign w:val="bottom"/>
          </w:tcPr>
          <w:p w14:paraId="78E96ACD" w14:textId="77777777" w:rsidR="002E3B7E" w:rsidRPr="0019238C" w:rsidDel="00A62F98" w:rsidRDefault="00C21C44" w:rsidP="008A6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toho 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osoby vo veku 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>od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54 rokov, ktor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sú nezamestnan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é, vrátane dlhodobo nezamestnaných alebo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neaktívn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ych osôb, ktoré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 nie sú v procese vzdelávania ani odbornej prípravy</w:t>
            </w:r>
          </w:p>
        </w:tc>
        <w:tc>
          <w:tcPr>
            <w:tcW w:w="1559" w:type="dxa"/>
            <w:vAlign w:val="center"/>
          </w:tcPr>
          <w:p w14:paraId="78E96AC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C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D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D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D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E0" w14:textId="77777777" w:rsidTr="00EC5DDD">
        <w:tc>
          <w:tcPr>
            <w:tcW w:w="1951" w:type="dxa"/>
            <w:vAlign w:val="bottom"/>
          </w:tcPr>
          <w:p w14:paraId="78E96AD7" w14:textId="77777777" w:rsidR="002E3B7E" w:rsidRPr="0019238C" w:rsidRDefault="00D64A2D" w:rsidP="00D64A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igranti, účastníci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s cudzím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pôvodom, menšiny (vrátane 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marginalizovaných komunít ako sú napríklad Rómovia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14:paraId="78E96AD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D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D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D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D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EA" w14:textId="77777777" w:rsidTr="00EC5DDD">
        <w:tc>
          <w:tcPr>
            <w:tcW w:w="1951" w:type="dxa"/>
            <w:vAlign w:val="bottom"/>
          </w:tcPr>
          <w:p w14:paraId="78E96AE1" w14:textId="77777777" w:rsidR="002E3B7E" w:rsidRPr="0019238C" w:rsidRDefault="00D64A2D" w:rsidP="00D64A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 so z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dravotn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ým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postihnutí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559" w:type="dxa"/>
            <w:vAlign w:val="center"/>
          </w:tcPr>
          <w:p w14:paraId="78E96AE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E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E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E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E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F4" w14:textId="77777777" w:rsidTr="00EC5DDD">
        <w:tc>
          <w:tcPr>
            <w:tcW w:w="1951" w:type="dxa"/>
            <w:vAlign w:val="bottom"/>
          </w:tcPr>
          <w:p w14:paraId="78E96AE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Iné znevýhodnené osoby</w:t>
            </w:r>
          </w:p>
        </w:tc>
        <w:tc>
          <w:tcPr>
            <w:tcW w:w="1559" w:type="dxa"/>
            <w:vAlign w:val="center"/>
          </w:tcPr>
          <w:p w14:paraId="78E96AE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E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F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F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F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F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AFE" w14:textId="77777777" w:rsidTr="00EC5DDD">
        <w:tc>
          <w:tcPr>
            <w:tcW w:w="1951" w:type="dxa"/>
            <w:vAlign w:val="bottom"/>
          </w:tcPr>
          <w:p w14:paraId="78E96AF5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nezamestnaných osôb</w:t>
            </w:r>
          </w:p>
        </w:tc>
        <w:tc>
          <w:tcPr>
            <w:tcW w:w="1559" w:type="dxa"/>
            <w:vAlign w:val="center"/>
          </w:tcPr>
          <w:p w14:paraId="78E96AF6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F7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F8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F9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FA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FB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FC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FD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B08" w14:textId="77777777" w:rsidTr="00EC5DDD">
        <w:tc>
          <w:tcPr>
            <w:tcW w:w="1951" w:type="dxa"/>
            <w:vAlign w:val="bottom"/>
          </w:tcPr>
          <w:p w14:paraId="78E96AFF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nezamestnaných osôb so závislými deťmi</w:t>
            </w:r>
          </w:p>
        </w:tc>
        <w:tc>
          <w:tcPr>
            <w:tcW w:w="1559" w:type="dxa"/>
            <w:vAlign w:val="center"/>
          </w:tcPr>
          <w:p w14:paraId="78E96B00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01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2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3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04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5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06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07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B12" w14:textId="77777777" w:rsidTr="00EC5DDD">
        <w:tc>
          <w:tcPr>
            <w:tcW w:w="1951" w:type="dxa"/>
            <w:vAlign w:val="bottom"/>
          </w:tcPr>
          <w:p w14:paraId="78E96B09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ako osamelé osoby so závislými deťmi</w:t>
            </w:r>
          </w:p>
        </w:tc>
        <w:tc>
          <w:tcPr>
            <w:tcW w:w="1559" w:type="dxa"/>
            <w:vAlign w:val="center"/>
          </w:tcPr>
          <w:p w14:paraId="78E96B0A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0B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C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D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0E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F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10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11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B1C" w14:textId="77777777" w:rsidTr="00EC5DDD">
        <w:tc>
          <w:tcPr>
            <w:tcW w:w="1951" w:type="dxa"/>
            <w:vAlign w:val="bottom"/>
          </w:tcPr>
          <w:p w14:paraId="78E96B13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bezdomovci alebo osoby postihnuté </w:t>
            </w:r>
            <w:r w:rsidRPr="0019238C">
              <w:rPr>
                <w:rFonts w:ascii="Arial" w:hAnsi="Arial" w:cs="Arial"/>
                <w:sz w:val="18"/>
                <w:szCs w:val="18"/>
              </w:rPr>
              <w:lastRenderedPageBreak/>
              <w:t>vylúčením z bývania</w:t>
            </w:r>
            <w:r w:rsidR="00656B04"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8"/>
            </w:r>
          </w:p>
        </w:tc>
        <w:tc>
          <w:tcPr>
            <w:tcW w:w="1559" w:type="dxa"/>
            <w:vAlign w:val="center"/>
          </w:tcPr>
          <w:p w14:paraId="78E96B14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15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16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17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18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19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1A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1B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B26" w14:textId="77777777" w:rsidTr="00EC5DDD">
        <w:tc>
          <w:tcPr>
            <w:tcW w:w="1951" w:type="dxa"/>
            <w:vAlign w:val="bottom"/>
          </w:tcPr>
          <w:p w14:paraId="78E96B1D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lastRenderedPageBreak/>
              <w:t>osoby z vidieckych oblastí</w:t>
            </w:r>
            <w:r w:rsidR="00656B04"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9"/>
            </w:r>
          </w:p>
        </w:tc>
        <w:tc>
          <w:tcPr>
            <w:tcW w:w="1559" w:type="dxa"/>
            <w:vAlign w:val="center"/>
          </w:tcPr>
          <w:p w14:paraId="78E96B1E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1F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0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1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22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3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24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25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B30" w14:textId="77777777" w:rsidTr="00EC5DDD">
        <w:tc>
          <w:tcPr>
            <w:tcW w:w="1951" w:type="dxa"/>
            <w:vAlign w:val="bottom"/>
          </w:tcPr>
          <w:p w14:paraId="78E96B27" w14:textId="77777777" w:rsidR="002E3B7E" w:rsidRPr="0019238C" w:rsidRDefault="00A11248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so základným (ISCED 1) alebo nižším sekundárnym (ISCED 2) vzdelaním</w:t>
            </w:r>
          </w:p>
        </w:tc>
        <w:tc>
          <w:tcPr>
            <w:tcW w:w="1559" w:type="dxa"/>
            <w:vAlign w:val="center"/>
          </w:tcPr>
          <w:p w14:paraId="78E96B2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2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2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2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2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B3A" w14:textId="77777777" w:rsidTr="00EC5DDD">
        <w:tc>
          <w:tcPr>
            <w:tcW w:w="1951" w:type="dxa"/>
            <w:vAlign w:val="bottom"/>
          </w:tcPr>
          <w:p w14:paraId="78E96B31" w14:textId="77777777" w:rsidR="002E3B7E" w:rsidRPr="0019238C" w:rsidRDefault="00A11248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s vyšším sekundárnym (ISCED 3) alebo post-sekundárnym (ISCED 4) vzdelaním</w:t>
            </w:r>
          </w:p>
        </w:tc>
        <w:tc>
          <w:tcPr>
            <w:tcW w:w="1559" w:type="dxa"/>
            <w:vAlign w:val="center"/>
          </w:tcPr>
          <w:p w14:paraId="78E96B3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3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3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3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3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B44" w14:textId="77777777" w:rsidTr="00EC5DDD">
        <w:tc>
          <w:tcPr>
            <w:tcW w:w="1951" w:type="dxa"/>
            <w:vAlign w:val="bottom"/>
          </w:tcPr>
          <w:p w14:paraId="78E96B3B" w14:textId="77777777" w:rsidR="002E3B7E" w:rsidRPr="0019238C" w:rsidRDefault="00A11248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s terciárnym vzdelaním (ISCED 5 až 8)</w:t>
            </w:r>
          </w:p>
        </w:tc>
        <w:tc>
          <w:tcPr>
            <w:tcW w:w="1559" w:type="dxa"/>
            <w:vAlign w:val="center"/>
          </w:tcPr>
          <w:p w14:paraId="78E96B3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3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4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4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4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4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B45" w14:textId="77777777" w:rsidR="00AA5D1E" w:rsidRPr="0019238C" w:rsidRDefault="00AA5D1E" w:rsidP="00841BF5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559"/>
        <w:gridCol w:w="1559"/>
        <w:gridCol w:w="1560"/>
        <w:gridCol w:w="1559"/>
        <w:gridCol w:w="1559"/>
        <w:gridCol w:w="1420"/>
      </w:tblGrid>
      <w:tr w:rsidR="00E431F3" w:rsidRPr="0019238C" w14:paraId="78E96B47" w14:textId="77777777" w:rsidTr="008F6A04">
        <w:tc>
          <w:tcPr>
            <w:tcW w:w="14144" w:type="dxa"/>
            <w:gridSpan w:val="9"/>
            <w:shd w:val="clear" w:color="auto" w:fill="FABF8F" w:themeFill="accent6" w:themeFillTint="99"/>
          </w:tcPr>
          <w:p w14:paraId="78E96B46" w14:textId="77777777" w:rsidR="00E431F3" w:rsidRPr="0019238C" w:rsidRDefault="00E431F3" w:rsidP="009767E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411662" w:rsidRPr="0019238C">
              <w:rPr>
                <w:rFonts w:ascii="Arial" w:hAnsi="Arial" w:cs="Arial"/>
                <w:b/>
                <w:sz w:val="18"/>
                <w:szCs w:val="18"/>
              </w:rPr>
              <w:t>0b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9767EF" w:rsidRPr="0019238C">
              <w:rPr>
                <w:rFonts w:ascii="Arial" w:hAnsi="Arial" w:cs="Arial"/>
                <w:b/>
                <w:sz w:val="18"/>
                <w:szCs w:val="18"/>
              </w:rPr>
              <w:t>Iné údaje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o účastníkoch projektu vo vzťahu k IZM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0"/>
            </w:r>
          </w:p>
        </w:tc>
      </w:tr>
      <w:tr w:rsidR="00E431F3" w:rsidRPr="0019238C" w14:paraId="78E96B4D" w14:textId="77777777" w:rsidTr="008F6A04">
        <w:tc>
          <w:tcPr>
            <w:tcW w:w="1951" w:type="dxa"/>
            <w:vMerge w:val="restart"/>
            <w:shd w:val="clear" w:color="auto" w:fill="D9D9D9" w:themeFill="background1" w:themeFillShade="D9"/>
          </w:tcPr>
          <w:p w14:paraId="78E96B48" w14:textId="77777777" w:rsidR="00E431F3" w:rsidRPr="0019238C" w:rsidRDefault="00E431F3" w:rsidP="0073060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14:paraId="78E96B4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14:paraId="78E96B4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78E96B4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14:paraId="78E96B4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Odchádzajúci účastníci od začiatku realizácie projektu</w:t>
            </w:r>
          </w:p>
        </w:tc>
      </w:tr>
      <w:tr w:rsidR="00E431F3" w:rsidRPr="0019238C" w14:paraId="78E96B57" w14:textId="77777777" w:rsidTr="008F6A04">
        <w:tc>
          <w:tcPr>
            <w:tcW w:w="1951" w:type="dxa"/>
            <w:vMerge/>
            <w:shd w:val="clear" w:color="auto" w:fill="D9D9D9" w:themeFill="background1" w:themeFillShade="D9"/>
          </w:tcPr>
          <w:p w14:paraId="78E96B4E" w14:textId="77777777" w:rsidR="00E431F3" w:rsidRPr="0019238C" w:rsidRDefault="00E431F3" w:rsidP="0073060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78E96B4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14:paraId="78E96B5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 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bottom"/>
          </w:tcPr>
          <w:p w14:paraId="78E96B5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</w:tr>
      <w:tr w:rsidR="00E431F3" w:rsidRPr="0019238C" w14:paraId="78E96B61" w14:textId="77777777" w:rsidTr="008F6A04">
        <w:tc>
          <w:tcPr>
            <w:tcW w:w="1951" w:type="dxa"/>
            <w:shd w:val="clear" w:color="auto" w:fill="D9D9D9" w:themeFill="background1" w:themeFillShade="D9"/>
            <w:vAlign w:val="bottom"/>
          </w:tcPr>
          <w:p w14:paraId="78E96B5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Celkový počet účastníkov</w:t>
            </w:r>
          </w:p>
        </w:tc>
        <w:tc>
          <w:tcPr>
            <w:tcW w:w="1418" w:type="dxa"/>
            <w:vAlign w:val="center"/>
          </w:tcPr>
          <w:p w14:paraId="78E96B5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5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6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6B" w14:textId="77777777" w:rsidTr="008F6A04">
        <w:tc>
          <w:tcPr>
            <w:tcW w:w="1951" w:type="dxa"/>
            <w:vAlign w:val="center"/>
          </w:tcPr>
          <w:p w14:paraId="78E96B6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nezamestnané osoby, vrátane dlhodobo nezamestnaných</w:t>
            </w:r>
          </w:p>
        </w:tc>
        <w:tc>
          <w:tcPr>
            <w:tcW w:w="1418" w:type="dxa"/>
            <w:vAlign w:val="center"/>
          </w:tcPr>
          <w:p w14:paraId="78E96B6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6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6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75" w14:textId="77777777" w:rsidTr="008F6A04">
        <w:tc>
          <w:tcPr>
            <w:tcW w:w="1951" w:type="dxa"/>
            <w:vAlign w:val="center"/>
          </w:tcPr>
          <w:p w14:paraId="78E96B6C" w14:textId="77777777" w:rsidR="00E431F3" w:rsidRPr="0019238C" w:rsidRDefault="008A6B97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z toho </w:t>
            </w:r>
            <w:r w:rsidR="00E431F3" w:rsidRPr="0019238C">
              <w:rPr>
                <w:rFonts w:ascii="Arial" w:hAnsi="Arial" w:cs="Arial"/>
                <w:color w:val="000000"/>
                <w:sz w:val="18"/>
                <w:szCs w:val="18"/>
              </w:rPr>
              <w:t>dlhodobo nezamestnané osoby</w:t>
            </w:r>
          </w:p>
        </w:tc>
        <w:tc>
          <w:tcPr>
            <w:tcW w:w="1418" w:type="dxa"/>
            <w:vAlign w:val="center"/>
          </w:tcPr>
          <w:p w14:paraId="78E96B6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7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7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7F" w14:textId="77777777" w:rsidTr="008F6A04">
        <w:tc>
          <w:tcPr>
            <w:tcW w:w="1951" w:type="dxa"/>
            <w:vAlign w:val="center"/>
          </w:tcPr>
          <w:p w14:paraId="78E96B7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neaktívne osoby</w:t>
            </w:r>
          </w:p>
        </w:tc>
        <w:tc>
          <w:tcPr>
            <w:tcW w:w="1418" w:type="dxa"/>
            <w:vAlign w:val="center"/>
          </w:tcPr>
          <w:p w14:paraId="78E96B7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7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7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89" w14:textId="77777777" w:rsidTr="008F6A04">
        <w:tc>
          <w:tcPr>
            <w:tcW w:w="1951" w:type="dxa"/>
            <w:vAlign w:val="center"/>
          </w:tcPr>
          <w:p w14:paraId="78E96B80" w14:textId="77777777" w:rsidR="00E431F3" w:rsidRPr="0019238C" w:rsidRDefault="008A6B97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z toho </w:t>
            </w:r>
            <w:r w:rsidR="00E431F3" w:rsidRPr="0019238C">
              <w:rPr>
                <w:rFonts w:ascii="Arial" w:hAnsi="Arial" w:cs="Arial"/>
                <w:color w:val="000000"/>
                <w:sz w:val="18"/>
                <w:szCs w:val="18"/>
              </w:rPr>
              <w:t>neaktívne osoby, ktoré nie sú v procese vzdelávania ani  odbornej prípravy</w:t>
            </w:r>
          </w:p>
        </w:tc>
        <w:tc>
          <w:tcPr>
            <w:tcW w:w="1418" w:type="dxa"/>
            <w:vAlign w:val="center"/>
          </w:tcPr>
          <w:p w14:paraId="78E96B8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8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8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93" w14:textId="77777777" w:rsidTr="008F6A04">
        <w:tc>
          <w:tcPr>
            <w:tcW w:w="1951" w:type="dxa"/>
            <w:vAlign w:val="bottom"/>
          </w:tcPr>
          <w:p w14:paraId="78E96B8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vo veku do 25</w:t>
            </w:r>
            <w:r w:rsidR="008A6B97"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1"/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 rokov</w:t>
            </w:r>
          </w:p>
        </w:tc>
        <w:tc>
          <w:tcPr>
            <w:tcW w:w="1418" w:type="dxa"/>
            <w:vAlign w:val="center"/>
          </w:tcPr>
          <w:p w14:paraId="78E96B8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8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9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9D" w14:textId="77777777" w:rsidTr="008F6A04">
        <w:tc>
          <w:tcPr>
            <w:tcW w:w="1951" w:type="dxa"/>
            <w:vAlign w:val="bottom"/>
          </w:tcPr>
          <w:p w14:paraId="78E96B94" w14:textId="77777777" w:rsidR="00E431F3" w:rsidRPr="0019238C" w:rsidRDefault="00E431F3" w:rsidP="008A6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osoby vo veku 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>od 25</w:t>
            </w:r>
            <w:r w:rsidR="00C21C44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do 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  <w:r w:rsidR="008A6B97"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2"/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rokov</w:t>
            </w:r>
          </w:p>
        </w:tc>
        <w:tc>
          <w:tcPr>
            <w:tcW w:w="1418" w:type="dxa"/>
            <w:vAlign w:val="center"/>
          </w:tcPr>
          <w:p w14:paraId="78E96B9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9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9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A7" w14:textId="77777777" w:rsidTr="008F6A04">
        <w:tc>
          <w:tcPr>
            <w:tcW w:w="1951" w:type="dxa"/>
            <w:vAlign w:val="bottom"/>
          </w:tcPr>
          <w:p w14:paraId="78E96B9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migranti, účastníci s cudzím pôvodom, menšiny (vrátane  marginalizovaných komunít ako sú napríklad Rómovia)</w:t>
            </w:r>
          </w:p>
        </w:tc>
        <w:tc>
          <w:tcPr>
            <w:tcW w:w="1418" w:type="dxa"/>
            <w:vAlign w:val="center"/>
          </w:tcPr>
          <w:p w14:paraId="78E96B9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A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A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B1" w14:textId="77777777" w:rsidTr="008F6A04">
        <w:tc>
          <w:tcPr>
            <w:tcW w:w="1951" w:type="dxa"/>
            <w:vAlign w:val="bottom"/>
          </w:tcPr>
          <w:p w14:paraId="78E96BA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 so zdravotným  postihnutím</w:t>
            </w:r>
          </w:p>
        </w:tc>
        <w:tc>
          <w:tcPr>
            <w:tcW w:w="1418" w:type="dxa"/>
            <w:vAlign w:val="center"/>
          </w:tcPr>
          <w:p w14:paraId="78E96BA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A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B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BB" w14:textId="77777777" w:rsidTr="008F6A04">
        <w:tc>
          <w:tcPr>
            <w:tcW w:w="1951" w:type="dxa"/>
            <w:vAlign w:val="bottom"/>
          </w:tcPr>
          <w:p w14:paraId="78E96BB2" w14:textId="77777777" w:rsidR="00E431F3" w:rsidRPr="0019238C" w:rsidRDefault="00C21C44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E431F3" w:rsidRPr="0019238C">
              <w:rPr>
                <w:rFonts w:ascii="Arial" w:hAnsi="Arial" w:cs="Arial"/>
                <w:color w:val="000000"/>
                <w:sz w:val="18"/>
                <w:szCs w:val="18"/>
              </w:rPr>
              <w:t>né znevýhodnené osoby</w:t>
            </w:r>
          </w:p>
        </w:tc>
        <w:tc>
          <w:tcPr>
            <w:tcW w:w="1418" w:type="dxa"/>
            <w:vAlign w:val="center"/>
          </w:tcPr>
          <w:p w14:paraId="78E96BB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B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B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C5" w14:textId="77777777" w:rsidTr="008F6A04">
        <w:tc>
          <w:tcPr>
            <w:tcW w:w="1951" w:type="dxa"/>
            <w:vAlign w:val="bottom"/>
          </w:tcPr>
          <w:p w14:paraId="78E96BB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nezamestnaných osôb</w:t>
            </w:r>
          </w:p>
        </w:tc>
        <w:tc>
          <w:tcPr>
            <w:tcW w:w="1418" w:type="dxa"/>
            <w:vAlign w:val="center"/>
          </w:tcPr>
          <w:p w14:paraId="78E96BB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C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C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CF" w14:textId="77777777" w:rsidTr="008F6A04">
        <w:tc>
          <w:tcPr>
            <w:tcW w:w="1951" w:type="dxa"/>
            <w:vAlign w:val="bottom"/>
          </w:tcPr>
          <w:p w14:paraId="78E96BC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nezamestnaných osôb so závislými deťmi</w:t>
            </w:r>
          </w:p>
        </w:tc>
        <w:tc>
          <w:tcPr>
            <w:tcW w:w="1418" w:type="dxa"/>
            <w:vAlign w:val="center"/>
          </w:tcPr>
          <w:p w14:paraId="78E96BC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C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C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D9" w14:textId="77777777" w:rsidTr="008F6A04">
        <w:tc>
          <w:tcPr>
            <w:tcW w:w="1951" w:type="dxa"/>
            <w:vAlign w:val="bottom"/>
          </w:tcPr>
          <w:p w14:paraId="78E96BD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ako osamelé osoby so závislými deťmi</w:t>
            </w:r>
          </w:p>
        </w:tc>
        <w:tc>
          <w:tcPr>
            <w:tcW w:w="1418" w:type="dxa"/>
            <w:vAlign w:val="center"/>
          </w:tcPr>
          <w:p w14:paraId="78E96BD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D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D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E3" w14:textId="77777777" w:rsidTr="008F6A04">
        <w:tc>
          <w:tcPr>
            <w:tcW w:w="1951" w:type="dxa"/>
            <w:vAlign w:val="bottom"/>
          </w:tcPr>
          <w:p w14:paraId="78E96BD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bezdomovci alebo osoby postihnuté vylúčením z bývania</w:t>
            </w:r>
            <w:r w:rsidR="00656B04"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63"/>
            </w:r>
          </w:p>
        </w:tc>
        <w:tc>
          <w:tcPr>
            <w:tcW w:w="1418" w:type="dxa"/>
            <w:vAlign w:val="center"/>
          </w:tcPr>
          <w:p w14:paraId="78E96BD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D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E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ED" w14:textId="77777777" w:rsidTr="008F6A04">
        <w:tc>
          <w:tcPr>
            <w:tcW w:w="1951" w:type="dxa"/>
            <w:vAlign w:val="bottom"/>
          </w:tcPr>
          <w:p w14:paraId="78E96BE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osoby z vidieckych oblastí</w:t>
            </w:r>
            <w:r w:rsidR="00656B04"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64"/>
            </w:r>
          </w:p>
        </w:tc>
        <w:tc>
          <w:tcPr>
            <w:tcW w:w="1418" w:type="dxa"/>
            <w:vAlign w:val="center"/>
          </w:tcPr>
          <w:p w14:paraId="78E96BE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E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E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F7" w14:textId="77777777" w:rsidTr="008F6A04">
        <w:tc>
          <w:tcPr>
            <w:tcW w:w="1951" w:type="dxa"/>
            <w:vAlign w:val="bottom"/>
          </w:tcPr>
          <w:p w14:paraId="78E96BE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so základným (ISCED 1) alebo nižším sekundárnym (ISCED 2) vzdelaním</w:t>
            </w:r>
          </w:p>
        </w:tc>
        <w:tc>
          <w:tcPr>
            <w:tcW w:w="1418" w:type="dxa"/>
            <w:vAlign w:val="center"/>
          </w:tcPr>
          <w:p w14:paraId="78E96BE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F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F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C01" w14:textId="77777777" w:rsidTr="008F6A04">
        <w:tc>
          <w:tcPr>
            <w:tcW w:w="1951" w:type="dxa"/>
            <w:vAlign w:val="bottom"/>
          </w:tcPr>
          <w:p w14:paraId="78E96BF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osoby s vyšším sekundárnym 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(ISCED 3) alebo post-sekundárnym (ISCED 4) vzdelaním</w:t>
            </w:r>
          </w:p>
        </w:tc>
        <w:tc>
          <w:tcPr>
            <w:tcW w:w="1418" w:type="dxa"/>
            <w:vAlign w:val="center"/>
          </w:tcPr>
          <w:p w14:paraId="78E96BF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F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C0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C0B" w14:textId="77777777" w:rsidTr="008F6A04">
        <w:tc>
          <w:tcPr>
            <w:tcW w:w="1951" w:type="dxa"/>
            <w:vAlign w:val="bottom"/>
          </w:tcPr>
          <w:p w14:paraId="78E96C0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osoby s terciárnym vzdelaním (ISCED 5 až 8)</w:t>
            </w:r>
          </w:p>
        </w:tc>
        <w:tc>
          <w:tcPr>
            <w:tcW w:w="1418" w:type="dxa"/>
            <w:vAlign w:val="center"/>
          </w:tcPr>
          <w:p w14:paraId="78E96C0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C0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C0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0C" w14:textId="77777777" w:rsidR="00841BF5" w:rsidRPr="0019238C" w:rsidRDefault="00841BF5" w:rsidP="00841BF5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97"/>
        <w:gridCol w:w="1099"/>
        <w:gridCol w:w="990"/>
        <w:gridCol w:w="1982"/>
        <w:gridCol w:w="968"/>
        <w:gridCol w:w="1081"/>
        <w:gridCol w:w="1109"/>
        <w:gridCol w:w="5816"/>
      </w:tblGrid>
      <w:tr w:rsidR="00841BF5" w:rsidRPr="0019238C" w14:paraId="78E96C0E" w14:textId="77777777" w:rsidTr="00841BF5">
        <w:tc>
          <w:tcPr>
            <w:tcW w:w="14142" w:type="dxa"/>
            <w:gridSpan w:val="8"/>
            <w:shd w:val="clear" w:color="auto" w:fill="FABF8F" w:themeFill="accent6" w:themeFillTint="99"/>
          </w:tcPr>
          <w:p w14:paraId="78E96C0D" w14:textId="77777777" w:rsidR="00841BF5" w:rsidRPr="0019238C" w:rsidRDefault="006F2371" w:rsidP="006F2371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411662" w:rsidRPr="0019238C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>. Verejné obstarávanie</w:t>
            </w:r>
          </w:p>
        </w:tc>
      </w:tr>
      <w:tr w:rsidR="00841BF5" w:rsidRPr="0019238C" w14:paraId="78E96C17" w14:textId="77777777" w:rsidTr="00841BF5">
        <w:tc>
          <w:tcPr>
            <w:tcW w:w="1097" w:type="dxa"/>
            <w:shd w:val="clear" w:color="auto" w:fill="D9D9D9" w:themeFill="background1" w:themeFillShade="D9"/>
            <w:vAlign w:val="center"/>
          </w:tcPr>
          <w:p w14:paraId="78E96C0F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Aktivita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5"/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14:paraId="78E96C10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Názov zákazky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6"/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78E96C11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Metóda podľa limitu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7"/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78E96C12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Postup obstarávania  podľa typu VO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8"/>
            </w:r>
          </w:p>
        </w:tc>
        <w:tc>
          <w:tcPr>
            <w:tcW w:w="968" w:type="dxa"/>
            <w:shd w:val="clear" w:color="auto" w:fill="D9D9D9" w:themeFill="background1" w:themeFillShade="D9"/>
            <w:vAlign w:val="center"/>
          </w:tcPr>
          <w:p w14:paraId="78E96C13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PHZ zákazky v € (bez DPH)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9"/>
            </w:r>
          </w:p>
        </w:tc>
        <w:tc>
          <w:tcPr>
            <w:tcW w:w="1081" w:type="dxa"/>
            <w:shd w:val="clear" w:color="auto" w:fill="D9D9D9" w:themeFill="background1" w:themeFillShade="D9"/>
            <w:vAlign w:val="center"/>
          </w:tcPr>
          <w:p w14:paraId="78E96C14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Výsledná suma zákazky v (€) bez DPH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70"/>
            </w:r>
          </w:p>
        </w:tc>
        <w:tc>
          <w:tcPr>
            <w:tcW w:w="1109" w:type="dxa"/>
            <w:shd w:val="clear" w:color="auto" w:fill="D9D9D9" w:themeFill="background1" w:themeFillShade="D9"/>
            <w:vAlign w:val="center"/>
          </w:tcPr>
          <w:p w14:paraId="78E96C15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Stav realizácie VO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71"/>
            </w:r>
          </w:p>
        </w:tc>
        <w:tc>
          <w:tcPr>
            <w:tcW w:w="5816" w:type="dxa"/>
            <w:shd w:val="clear" w:color="auto" w:fill="D9D9D9" w:themeFill="background1" w:themeFillShade="D9"/>
            <w:vAlign w:val="center"/>
          </w:tcPr>
          <w:p w14:paraId="78E96C16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Stručný popis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72"/>
            </w:r>
          </w:p>
        </w:tc>
      </w:tr>
      <w:tr w:rsidR="00841BF5" w:rsidRPr="0019238C" w14:paraId="78E96C20" w14:textId="77777777" w:rsidTr="00841BF5">
        <w:tc>
          <w:tcPr>
            <w:tcW w:w="1097" w:type="dxa"/>
          </w:tcPr>
          <w:p w14:paraId="78E96C1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8E96C1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78E96C1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</w:tcPr>
          <w:p w14:paraId="78E96C1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8" w:type="dxa"/>
          </w:tcPr>
          <w:p w14:paraId="78E96C1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78E96C1D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</w:tcPr>
          <w:p w14:paraId="78E96C1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6" w:type="dxa"/>
          </w:tcPr>
          <w:p w14:paraId="78E96C1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29" w14:textId="77777777" w:rsidTr="00841BF5">
        <w:tc>
          <w:tcPr>
            <w:tcW w:w="1097" w:type="dxa"/>
          </w:tcPr>
          <w:p w14:paraId="78E96C2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8E96C2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78E96C2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</w:tcPr>
          <w:p w14:paraId="78E96C24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8" w:type="dxa"/>
          </w:tcPr>
          <w:p w14:paraId="78E96C2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78E96C26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</w:tcPr>
          <w:p w14:paraId="78E96C27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6" w:type="dxa"/>
          </w:tcPr>
          <w:p w14:paraId="78E96C2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32" w14:textId="77777777" w:rsidTr="00841BF5">
        <w:tc>
          <w:tcPr>
            <w:tcW w:w="1097" w:type="dxa"/>
          </w:tcPr>
          <w:p w14:paraId="78E96C2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8E96C2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78E96C2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</w:tcPr>
          <w:p w14:paraId="78E96C2D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8" w:type="dxa"/>
          </w:tcPr>
          <w:p w14:paraId="78E96C2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78E96C2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</w:tcPr>
          <w:p w14:paraId="78E96C3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6" w:type="dxa"/>
          </w:tcPr>
          <w:p w14:paraId="78E96C3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3B" w14:textId="77777777" w:rsidTr="00841BF5">
        <w:tc>
          <w:tcPr>
            <w:tcW w:w="1097" w:type="dxa"/>
          </w:tcPr>
          <w:p w14:paraId="78E96C3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8E96C34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78E96C3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</w:tcPr>
          <w:p w14:paraId="78E96C36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8" w:type="dxa"/>
          </w:tcPr>
          <w:p w14:paraId="78E96C37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78E96C3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</w:tcPr>
          <w:p w14:paraId="78E96C3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6" w:type="dxa"/>
          </w:tcPr>
          <w:p w14:paraId="78E96C3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3C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841BF5" w:rsidRPr="0019238C" w14:paraId="78E96C3E" w14:textId="77777777" w:rsidTr="00841BF5">
        <w:tc>
          <w:tcPr>
            <w:tcW w:w="14142" w:type="dxa"/>
            <w:shd w:val="clear" w:color="auto" w:fill="FABF8F" w:themeFill="accent6" w:themeFillTint="99"/>
          </w:tcPr>
          <w:p w14:paraId="78E96C3D" w14:textId="77777777" w:rsidR="00841BF5" w:rsidRPr="0019238C" w:rsidRDefault="006F2371" w:rsidP="006F2371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411662" w:rsidRPr="0019238C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. Identifikované problémy</w:t>
            </w:r>
            <w:r w:rsidR="00523116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,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 riziká </w:t>
            </w:r>
            <w:r w:rsidR="008A16AC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a ďalšie informácie  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v </w:t>
            </w:r>
            <w:r w:rsidR="00523116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 súvislosti </w:t>
            </w:r>
            <w:r w:rsidR="008A16AC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s 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realizáci</w:t>
            </w:r>
            <w:r w:rsidR="008A16AC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ou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 projektu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footnoteReference w:id="73"/>
            </w:r>
          </w:p>
        </w:tc>
      </w:tr>
      <w:tr w:rsidR="00841BF5" w:rsidRPr="0019238C" w14:paraId="78E96C43" w14:textId="77777777" w:rsidTr="009767EF">
        <w:trPr>
          <w:trHeight w:val="518"/>
        </w:trPr>
        <w:tc>
          <w:tcPr>
            <w:tcW w:w="14142" w:type="dxa"/>
          </w:tcPr>
          <w:p w14:paraId="78E96C3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4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4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4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44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D519D0" w:rsidRPr="0019238C" w14:paraId="78E96C46" w14:textId="77777777" w:rsidTr="002330CC">
        <w:tc>
          <w:tcPr>
            <w:tcW w:w="14142" w:type="dxa"/>
            <w:shd w:val="clear" w:color="auto" w:fill="FABF8F" w:themeFill="accent6" w:themeFillTint="99"/>
          </w:tcPr>
          <w:p w14:paraId="78E96C45" w14:textId="77777777" w:rsidR="00D519D0" w:rsidRPr="0019238C" w:rsidRDefault="00411662" w:rsidP="002330C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lastRenderedPageBreak/>
              <w:t>13</w:t>
            </w:r>
            <w:r w:rsidR="006F2371" w:rsidRPr="0019238C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D519D0" w:rsidRPr="0019238C">
              <w:rPr>
                <w:rFonts w:ascii="Arial" w:hAnsi="Arial" w:cs="Arial"/>
                <w:b/>
                <w:sz w:val="18"/>
                <w:szCs w:val="18"/>
              </w:rPr>
              <w:t>Čestné prehlásenie</w:t>
            </w:r>
          </w:p>
        </w:tc>
      </w:tr>
      <w:tr w:rsidR="00D519D0" w:rsidRPr="0019238C" w14:paraId="78E96C56" w14:textId="77777777" w:rsidTr="002330CC">
        <w:tc>
          <w:tcPr>
            <w:tcW w:w="14142" w:type="dxa"/>
          </w:tcPr>
          <w:p w14:paraId="78E96C47" w14:textId="77777777" w:rsidR="00D519D0" w:rsidRPr="0019238C" w:rsidRDefault="00D519D0" w:rsidP="002330C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48" w14:textId="77777777" w:rsidR="00AE6127" w:rsidRPr="0019238C" w:rsidRDefault="00AE6127" w:rsidP="00AE61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Ja, dolu podpísaný prijímateľ (štatutárny orgán prijímateľa alebo 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splnomocnený zástupca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74"/>
            </w:r>
            <w:r w:rsidRPr="0019238C">
              <w:rPr>
                <w:rFonts w:ascii="Arial" w:hAnsi="Arial" w:cs="Arial"/>
                <w:sz w:val="18"/>
                <w:szCs w:val="18"/>
              </w:rPr>
              <w:t>) čestne vyhlasujem, že:</w:t>
            </w:r>
          </w:p>
          <w:p w14:paraId="78E96C49" w14:textId="77777777" w:rsidR="00AE6127" w:rsidRPr="0019238C" w:rsidRDefault="00AE6127" w:rsidP="00AE6127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všetky mnou uvedené informácie v  predloženej monitorovacej správe projektu, vrátane príloh, sú úplné a pravdivé, </w:t>
            </w:r>
          </w:p>
          <w:p w14:paraId="78E96C4A" w14:textId="77777777" w:rsidR="00AE6127" w:rsidRPr="0019238C" w:rsidRDefault="00AE6127" w:rsidP="00AE6127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projekt je implementovaný v súlade so schválenou žiadosťou o nenávratný finančný príspevok a v súlade s uzavretou zmluvou o poskytnutí nenávratného finančného príspevku.</w:t>
            </w:r>
          </w:p>
          <w:p w14:paraId="78E96C4B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E96C4C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14:paraId="78E96C4D" w14:textId="77777777" w:rsidR="00AE6127" w:rsidRPr="0019238C" w:rsidRDefault="00AE6127" w:rsidP="00AE612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E96C4E" w14:textId="77777777" w:rsidR="00AE6127" w:rsidRPr="0019238C" w:rsidRDefault="00AE6127" w:rsidP="00AE612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Titul, meno a priezvisko</w:t>
            </w:r>
          </w:p>
          <w:p w14:paraId="78E96C4F" w14:textId="77777777" w:rsidR="00AE6127" w:rsidRPr="0019238C" w:rsidRDefault="00AE6127" w:rsidP="00AE612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štatutárneho orgánu prijímateľa/splnomocnen</w:t>
            </w:r>
            <w:r w:rsidR="00D41095" w:rsidRPr="0019238C">
              <w:rPr>
                <w:rFonts w:ascii="Arial" w:hAnsi="Arial" w:cs="Arial"/>
                <w:bCs/>
                <w:sz w:val="18"/>
                <w:szCs w:val="18"/>
              </w:rPr>
              <w:t>ého zástupcu</w:t>
            </w:r>
            <w:r w:rsidRPr="0019238C">
              <w:rPr>
                <w:rFonts w:ascii="Arial" w:hAnsi="Arial" w:cs="Arial"/>
                <w:bCs/>
                <w:sz w:val="18"/>
                <w:szCs w:val="18"/>
              </w:rPr>
              <w:t>: .......................................................................................................</w:t>
            </w:r>
          </w:p>
          <w:p w14:paraId="78E96C50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E96C51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Miesto podpisu: .............................................           Dátum podpisu: ..............................................</w:t>
            </w:r>
          </w:p>
          <w:p w14:paraId="78E96C52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E96C53" w14:textId="77777777" w:rsidR="00AE6127" w:rsidRPr="0019238C" w:rsidRDefault="00AE6127" w:rsidP="00AE6127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Podpis štatutárneho orgánu: .............................................................................................................</w:t>
            </w:r>
          </w:p>
          <w:p w14:paraId="78E96C54" w14:textId="77777777" w:rsidR="00AE6127" w:rsidRPr="0019238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55" w14:textId="77777777" w:rsidR="00D519D0" w:rsidRPr="0019238C" w:rsidRDefault="00D519D0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57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p w14:paraId="78E96C58" w14:textId="77777777" w:rsidR="00841BF5" w:rsidRPr="0019238C" w:rsidRDefault="00841BF5" w:rsidP="00841BF5">
      <w:pPr>
        <w:ind w:firstLine="708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09"/>
        <w:gridCol w:w="13033"/>
      </w:tblGrid>
      <w:tr w:rsidR="00841BF5" w:rsidRPr="0019238C" w14:paraId="78E96C5A" w14:textId="77777777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14:paraId="78E96C59" w14:textId="77777777" w:rsidR="00841BF5" w:rsidRPr="0019238C" w:rsidRDefault="006F2371" w:rsidP="006F2371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411662" w:rsidRPr="0019238C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. Zoznam príloh k monitorovacej správe</w:t>
            </w:r>
          </w:p>
        </w:tc>
      </w:tr>
      <w:tr w:rsidR="00841BF5" w:rsidRPr="0019238C" w14:paraId="78E96C5D" w14:textId="77777777" w:rsidTr="00110E86">
        <w:tc>
          <w:tcPr>
            <w:tcW w:w="1109" w:type="dxa"/>
            <w:shd w:val="clear" w:color="auto" w:fill="D9D9D9" w:themeFill="background1" w:themeFillShade="D9"/>
            <w:vAlign w:val="center"/>
          </w:tcPr>
          <w:p w14:paraId="78E96C5B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Poradové číslo</w:t>
            </w:r>
          </w:p>
        </w:tc>
        <w:tc>
          <w:tcPr>
            <w:tcW w:w="13033" w:type="dxa"/>
            <w:shd w:val="clear" w:color="auto" w:fill="D9D9D9" w:themeFill="background1" w:themeFillShade="D9"/>
            <w:vAlign w:val="center"/>
          </w:tcPr>
          <w:p w14:paraId="78E96C5C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prílohy</w:t>
            </w:r>
          </w:p>
        </w:tc>
      </w:tr>
      <w:tr w:rsidR="00841BF5" w:rsidRPr="0019238C" w14:paraId="78E96C60" w14:textId="77777777" w:rsidTr="00110E86">
        <w:tc>
          <w:tcPr>
            <w:tcW w:w="1109" w:type="dxa"/>
          </w:tcPr>
          <w:p w14:paraId="78E96C5E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3033" w:type="dxa"/>
          </w:tcPr>
          <w:p w14:paraId="78E96C5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63" w14:textId="77777777" w:rsidTr="00110E86">
        <w:tc>
          <w:tcPr>
            <w:tcW w:w="1109" w:type="dxa"/>
          </w:tcPr>
          <w:p w14:paraId="78E96C61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3033" w:type="dxa"/>
          </w:tcPr>
          <w:p w14:paraId="78E96C6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66" w14:textId="77777777" w:rsidTr="00110E86">
        <w:tc>
          <w:tcPr>
            <w:tcW w:w="1109" w:type="dxa"/>
          </w:tcPr>
          <w:p w14:paraId="78E96C64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3033" w:type="dxa"/>
          </w:tcPr>
          <w:p w14:paraId="78E96C6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69" w14:textId="77777777" w:rsidTr="00110E86">
        <w:tc>
          <w:tcPr>
            <w:tcW w:w="1109" w:type="dxa"/>
          </w:tcPr>
          <w:p w14:paraId="78E96C67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3033" w:type="dxa"/>
          </w:tcPr>
          <w:p w14:paraId="78E96C6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6C" w14:textId="77777777" w:rsidTr="00110E86">
        <w:tc>
          <w:tcPr>
            <w:tcW w:w="1109" w:type="dxa"/>
          </w:tcPr>
          <w:p w14:paraId="78E96C6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....</w:t>
            </w:r>
          </w:p>
        </w:tc>
        <w:tc>
          <w:tcPr>
            <w:tcW w:w="13033" w:type="dxa"/>
          </w:tcPr>
          <w:p w14:paraId="78E96C6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6D" w14:textId="77777777" w:rsidR="00841BF5" w:rsidRPr="0019238C" w:rsidRDefault="00841BF5" w:rsidP="00841BF5">
      <w:pPr>
        <w:ind w:firstLine="708"/>
        <w:rPr>
          <w:rFonts w:ascii="Arial" w:hAnsi="Arial" w:cs="Arial"/>
          <w:sz w:val="18"/>
          <w:szCs w:val="18"/>
        </w:rPr>
      </w:pPr>
    </w:p>
    <w:sectPr w:rsidR="00841BF5" w:rsidRPr="0019238C" w:rsidSect="00B33E73">
      <w:headerReference w:type="default" r:id="rId15"/>
      <w:footerReference w:type="default" r:id="rId16"/>
      <w:headerReference w:type="first" r:id="rId17"/>
      <w:pgSz w:w="16838" w:h="11906" w:orient="landscape"/>
      <w:pgMar w:top="1418" w:right="1418" w:bottom="1418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4F30" w14:textId="77777777" w:rsidR="0013181B" w:rsidRDefault="0013181B" w:rsidP="00B948E0">
      <w:r>
        <w:separator/>
      </w:r>
    </w:p>
  </w:endnote>
  <w:endnote w:type="continuationSeparator" w:id="0">
    <w:p w14:paraId="3253D79A" w14:textId="77777777" w:rsidR="0013181B" w:rsidRDefault="0013181B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96C72" w14:textId="77777777" w:rsidR="00B33E73" w:rsidRPr="00627EA3" w:rsidRDefault="005C2BF7" w:rsidP="00B06269">
    <w:pPr>
      <w:pStyle w:val="Pta"/>
      <w:jc w:val="center"/>
    </w:pPr>
    <w:sdt>
      <w:sdtPr>
        <w:id w:val="-1244787146"/>
        <w:docPartObj>
          <w:docPartGallery w:val="Page Numbers (Bottom of Page)"/>
          <w:docPartUnique/>
        </w:docPartObj>
      </w:sdtPr>
      <w:sdtEndPr/>
      <w:sdtContent>
        <w:r w:rsidR="00972AE6">
          <w:fldChar w:fldCharType="begin"/>
        </w:r>
        <w:r w:rsidR="00972AE6">
          <w:instrText xml:space="preserve"> PAGE   \* MERGEFORMAT </w:instrText>
        </w:r>
        <w:r w:rsidR="00972AE6">
          <w:fldChar w:fldCharType="separate"/>
        </w:r>
        <w:r>
          <w:rPr>
            <w:noProof/>
          </w:rPr>
          <w:t>2</w:t>
        </w:r>
        <w:r w:rsidR="00972AE6">
          <w:rPr>
            <w:noProof/>
          </w:rPr>
          <w:fldChar w:fldCharType="end"/>
        </w:r>
        <w:r w:rsidR="00972AE6">
          <w:rPr>
            <w:noProof/>
          </w:rPr>
          <w:t>/</w:t>
        </w:r>
        <w:r w:rsidR="00972AE6">
          <w:rPr>
            <w:noProof/>
          </w:rPr>
          <w:fldChar w:fldCharType="begin"/>
        </w:r>
        <w:r w:rsidR="00972AE6">
          <w:rPr>
            <w:noProof/>
          </w:rPr>
          <w:instrText xml:space="preserve"> NUMPAGES   \* MERGEFORMAT </w:instrText>
        </w:r>
        <w:r w:rsidR="00972AE6">
          <w:rPr>
            <w:noProof/>
          </w:rPr>
          <w:fldChar w:fldCharType="separate"/>
        </w:r>
        <w:r>
          <w:rPr>
            <w:noProof/>
          </w:rPr>
          <w:t>13</w:t>
        </w:r>
        <w:r w:rsidR="00972AE6">
          <w:rPr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071CF6" w14:textId="14677D86" w:rsidR="0067685F" w:rsidRDefault="0067685F" w:rsidP="0067685F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  <w:p w14:paraId="78E96C76" w14:textId="63E0B99E" w:rsidR="00B06269" w:rsidRDefault="005C2BF7" w:rsidP="005C2BF7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96C79" w14:textId="77777777" w:rsidR="00B33E73" w:rsidRDefault="00B33E73" w:rsidP="00B06269">
    <w:pPr>
      <w:pStyle w:val="Pta"/>
      <w:jc w:val="right"/>
    </w:pPr>
    <w:r>
      <w:t xml:space="preserve"> </w:t>
    </w:r>
  </w:p>
  <w:sdt>
    <w:sdtPr>
      <w:id w:val="413830579"/>
      <w:docPartObj>
        <w:docPartGallery w:val="Page Numbers (Bottom of Page)"/>
        <w:docPartUnique/>
      </w:docPartObj>
    </w:sdtPr>
    <w:sdtEndPr/>
    <w:sdtContent>
      <w:p w14:paraId="78E96C7A" w14:textId="77777777" w:rsidR="00B33E73" w:rsidRPr="00627EA3" w:rsidRDefault="00972AE6" w:rsidP="00972AE6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2BF7">
          <w:rPr>
            <w:noProof/>
          </w:rPr>
          <w:t>13</w:t>
        </w:r>
        <w:r>
          <w:rPr>
            <w:noProof/>
          </w:rPr>
          <w:fldChar w:fldCharType="end"/>
        </w:r>
        <w:r>
          <w:rPr>
            <w:noProof/>
          </w:rPr>
          <w:t>/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5C2BF7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DCE396" w14:textId="77777777" w:rsidR="0013181B" w:rsidRDefault="0013181B" w:rsidP="00B948E0">
      <w:r>
        <w:separator/>
      </w:r>
    </w:p>
  </w:footnote>
  <w:footnote w:type="continuationSeparator" w:id="0">
    <w:p w14:paraId="133D4AA3" w14:textId="77777777" w:rsidR="0013181B" w:rsidRDefault="0013181B" w:rsidP="00B948E0">
      <w:r>
        <w:continuationSeparator/>
      </w:r>
    </w:p>
  </w:footnote>
  <w:footnote w:id="1">
    <w:p w14:paraId="78E96C82" w14:textId="77777777" w:rsidR="00417252" w:rsidRDefault="00647B3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  <w:szCs w:val="18"/>
        </w:rPr>
        <w:t xml:space="preserve">V prípade projektov OP RH sa vypĺňajú len relevantné údaje. </w:t>
      </w:r>
    </w:p>
  </w:footnote>
  <w:footnote w:id="2">
    <w:p w14:paraId="78E96C83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726C75">
        <w:rPr>
          <w:rFonts w:ascii="Arial Narrow" w:hAnsi="Arial Narrow"/>
          <w:sz w:val="18"/>
          <w:szCs w:val="18"/>
        </w:rPr>
        <w:t xml:space="preserve">Označiť relevantný typ monitorovacej správy. </w:t>
      </w:r>
    </w:p>
  </w:footnote>
  <w:footnote w:id="3">
    <w:p w14:paraId="78E96C84" w14:textId="77777777" w:rsidR="00417252" w:rsidRDefault="001E210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</w:t>
      </w:r>
    </w:p>
  </w:footnote>
  <w:footnote w:id="4">
    <w:p w14:paraId="78E96C85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V prípade, ak sa jedná o výročnú monitorovaciu správu vyplní prijímateľ </w:t>
      </w:r>
      <w:r w:rsidR="007002B9">
        <w:rPr>
          <w:rFonts w:ascii="Arial Narrow" w:hAnsi="Arial Narrow"/>
          <w:sz w:val="18"/>
          <w:szCs w:val="18"/>
        </w:rPr>
        <w:t xml:space="preserve">monitorované obdobie v zmysle </w:t>
      </w:r>
      <w:r w:rsidR="00B66929" w:rsidRPr="00751238">
        <w:rPr>
          <w:rFonts w:ascii="Arial Narrow" w:hAnsi="Arial Narrow"/>
          <w:sz w:val="18"/>
          <w:szCs w:val="18"/>
        </w:rPr>
        <w:t>zmluvy o poskytnutí ne</w:t>
      </w:r>
      <w:r w:rsidR="00B66929">
        <w:rPr>
          <w:rFonts w:ascii="Arial Narrow" w:hAnsi="Arial Narrow"/>
          <w:sz w:val="18"/>
          <w:szCs w:val="18"/>
        </w:rPr>
        <w:t xml:space="preserve">návratného finančného príspevku </w:t>
      </w:r>
      <w:r w:rsidR="007002B9">
        <w:rPr>
          <w:rFonts w:ascii="Arial Narrow" w:hAnsi="Arial Narrow"/>
          <w:sz w:val="18"/>
          <w:szCs w:val="18"/>
        </w:rPr>
        <w:t>(</w:t>
      </w:r>
      <w:r w:rsidR="002C211E">
        <w:rPr>
          <w:rFonts w:ascii="Arial Narrow" w:hAnsi="Arial Narrow"/>
          <w:sz w:val="18"/>
          <w:szCs w:val="18"/>
        </w:rPr>
        <w:t xml:space="preserve">napr. </w:t>
      </w:r>
      <w:r w:rsidR="007002B9">
        <w:rPr>
          <w:rFonts w:ascii="Arial Narrow" w:hAnsi="Arial Narrow"/>
          <w:sz w:val="18"/>
          <w:szCs w:val="18"/>
        </w:rPr>
        <w:t xml:space="preserve"> od účinnosti zmluvy</w:t>
      </w:r>
      <w:r w:rsidR="002C211E">
        <w:rPr>
          <w:rFonts w:ascii="Arial Narrow" w:hAnsi="Arial Narrow"/>
          <w:sz w:val="18"/>
          <w:szCs w:val="18"/>
        </w:rPr>
        <w:t xml:space="preserve"> o NFP do 31.12</w:t>
      </w:r>
      <w:r w:rsidR="00D4659E">
        <w:rPr>
          <w:rFonts w:ascii="Arial Narrow" w:hAnsi="Arial Narrow"/>
          <w:sz w:val="18"/>
          <w:szCs w:val="18"/>
        </w:rPr>
        <w:t xml:space="preserve">. </w:t>
      </w:r>
      <w:r w:rsidR="002C211E">
        <w:rPr>
          <w:rFonts w:ascii="Arial Narrow" w:hAnsi="Arial Narrow"/>
          <w:sz w:val="18"/>
          <w:szCs w:val="18"/>
        </w:rPr>
        <w:t xml:space="preserve"> roku n, od 1.1. do 31.12. roku n a pod.)</w:t>
      </w:r>
      <w:r>
        <w:rPr>
          <w:rFonts w:ascii="Arial Narrow" w:hAnsi="Arial Narrow"/>
          <w:sz w:val="18"/>
          <w:szCs w:val="18"/>
        </w:rPr>
        <w:t xml:space="preserve">, v prípade, ak sa jedná o záverečnú správu </w:t>
      </w:r>
      <w:r w:rsidR="002C211E">
        <w:rPr>
          <w:rFonts w:ascii="Arial Narrow" w:hAnsi="Arial Narrow"/>
          <w:sz w:val="18"/>
          <w:szCs w:val="18"/>
        </w:rPr>
        <w:t xml:space="preserve">obdobie od účinnosti </w:t>
      </w:r>
      <w:r w:rsidR="00B66929" w:rsidRPr="00751238">
        <w:rPr>
          <w:rFonts w:ascii="Arial Narrow" w:hAnsi="Arial Narrow"/>
          <w:sz w:val="18"/>
          <w:szCs w:val="18"/>
        </w:rPr>
        <w:t>zmluvy o poskytnutí ne</w:t>
      </w:r>
      <w:r w:rsidR="00B66929">
        <w:rPr>
          <w:rFonts w:ascii="Arial Narrow" w:hAnsi="Arial Narrow"/>
          <w:sz w:val="18"/>
          <w:szCs w:val="18"/>
        </w:rPr>
        <w:t xml:space="preserve">návratného finančného príspevku </w:t>
      </w:r>
      <w:r w:rsidR="002C211E">
        <w:rPr>
          <w:rFonts w:ascii="Arial Narrow" w:hAnsi="Arial Narrow"/>
          <w:sz w:val="18"/>
          <w:szCs w:val="18"/>
        </w:rPr>
        <w:t>do momentu ukončenia realizácie hlavných aktivít projektu</w:t>
      </w:r>
      <w:r>
        <w:rPr>
          <w:rFonts w:ascii="Arial Narrow" w:hAnsi="Arial Narrow"/>
          <w:sz w:val="18"/>
          <w:szCs w:val="18"/>
        </w:rPr>
        <w:t>.</w:t>
      </w:r>
    </w:p>
  </w:footnote>
  <w:footnote w:id="5">
    <w:p w14:paraId="78E96C86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</w:p>
  </w:footnote>
  <w:footnote w:id="6">
    <w:p w14:paraId="78E96C87" w14:textId="77777777" w:rsidR="00417252" w:rsidRDefault="000534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o aký typ projektu sa jedná (veľký projekt, národný projekt, dopytovo – orientovaný projekt, projekt technickej pomoci a pod).</w:t>
      </w:r>
    </w:p>
  </w:footnote>
  <w:footnote w:id="7">
    <w:p w14:paraId="78E96C88" w14:textId="77777777" w:rsidR="00417252" w:rsidRDefault="002C211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47B3D" w:rsidRPr="00647B3D">
        <w:rPr>
          <w:rFonts w:ascii="Arial Narrow" w:hAnsi="Arial Narrow"/>
          <w:sz w:val="18"/>
        </w:rPr>
        <w:t>Vypĺňa sa len v prípade relevantnosti.</w:t>
      </w:r>
    </w:p>
  </w:footnote>
  <w:footnote w:id="8">
    <w:p w14:paraId="78E96C89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47B3D" w:rsidRPr="00647B3D">
        <w:rPr>
          <w:rFonts w:ascii="Arial Narrow" w:hAnsi="Arial Narrow"/>
          <w:sz w:val="18"/>
        </w:rPr>
        <w:t>Vypĺňa sa len v prípade relevantnosti.</w:t>
      </w:r>
    </w:p>
  </w:footnote>
  <w:footnote w:id="9">
    <w:p w14:paraId="78E96C8A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</w:t>
      </w:r>
      <w:r w:rsidR="00647B3D">
        <w:rPr>
          <w:rFonts w:ascii="Arial Narrow" w:hAnsi="Arial Narrow"/>
          <w:sz w:val="18"/>
          <w:szCs w:val="18"/>
        </w:rPr>
        <w:t xml:space="preserve"> </w:t>
      </w:r>
    </w:p>
  </w:footnote>
  <w:footnote w:id="10">
    <w:p w14:paraId="78E96C8B" w14:textId="77777777" w:rsidR="00417252" w:rsidRDefault="00647B3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  <w:r>
        <w:t xml:space="preserve"> </w:t>
      </w:r>
      <w:r w:rsidR="00274853">
        <w:rPr>
          <w:rFonts w:ascii="Arial Narrow" w:hAnsi="Arial Narrow"/>
          <w:sz w:val="18"/>
        </w:rPr>
        <w:t>Z</w:t>
      </w:r>
      <w:r w:rsidR="00094599" w:rsidRPr="00094599">
        <w:rPr>
          <w:rFonts w:ascii="Arial Narrow" w:hAnsi="Arial Narrow"/>
          <w:sz w:val="18"/>
        </w:rPr>
        <w:t>a prínos sa považuje</w:t>
      </w:r>
      <w:r w:rsidR="009D46D7">
        <w:rPr>
          <w:rFonts w:ascii="Arial Narrow" w:hAnsi="Arial Narrow"/>
          <w:sz w:val="18"/>
        </w:rPr>
        <w:t>,</w:t>
      </w:r>
      <w:r w:rsidR="00094599" w:rsidRPr="00094599">
        <w:rPr>
          <w:rFonts w:ascii="Arial Narrow" w:hAnsi="Arial Narrow"/>
          <w:sz w:val="18"/>
        </w:rPr>
        <w:t xml:space="preserve"> ak projekt prispieva k zlepš</w:t>
      </w:r>
      <w:r w:rsidR="00094599">
        <w:rPr>
          <w:rFonts w:ascii="Arial Narrow" w:hAnsi="Arial Narrow"/>
          <w:sz w:val="18"/>
        </w:rPr>
        <w:t>e</w:t>
      </w:r>
      <w:r w:rsidR="00094599" w:rsidRPr="00094599">
        <w:rPr>
          <w:rFonts w:ascii="Arial Narrow" w:hAnsi="Arial Narrow"/>
          <w:sz w:val="18"/>
        </w:rPr>
        <w:t xml:space="preserve">niu kvality života obyvateľov </w:t>
      </w:r>
      <w:r w:rsidR="00334585">
        <w:rPr>
          <w:rFonts w:ascii="Arial Narrow" w:hAnsi="Arial Narrow"/>
          <w:sz w:val="18"/>
        </w:rPr>
        <w:t xml:space="preserve">marginalizovaných rómskych komunít </w:t>
      </w:r>
      <w:r w:rsidR="00094599" w:rsidRPr="00094599">
        <w:rPr>
          <w:rFonts w:ascii="Arial Narrow" w:hAnsi="Arial Narrow"/>
          <w:sz w:val="18"/>
        </w:rPr>
        <w:t xml:space="preserve"> a to v oblasti vzdelávania, zamestnanosti, bývania a zdravia v súlade so Stratégiou SR pre integráciu Rómov do roku 2020</w:t>
      </w:r>
      <w:r w:rsidR="00094599">
        <w:rPr>
          <w:rFonts w:ascii="Arial Narrow" w:hAnsi="Arial Narrow"/>
          <w:sz w:val="18"/>
        </w:rPr>
        <w:t>.</w:t>
      </w:r>
    </w:p>
  </w:footnote>
  <w:footnote w:id="11">
    <w:p w14:paraId="78E96C8C" w14:textId="77777777" w:rsidR="00417252" w:rsidRDefault="00C10DA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12">
    <w:p w14:paraId="78E96C8D" w14:textId="77777777" w:rsidR="00417252" w:rsidRDefault="006E2C1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</w:rPr>
        <w:t xml:space="preserve">Prijímateľ definuje </w:t>
      </w:r>
      <w:r>
        <w:rPr>
          <w:rFonts w:ascii="Arial Narrow" w:hAnsi="Arial Narrow"/>
          <w:sz w:val="18"/>
        </w:rPr>
        <w:t xml:space="preserve">konkrétne opatrenia a </w:t>
      </w:r>
      <w:r w:rsidRPr="0077689C">
        <w:rPr>
          <w:rFonts w:ascii="Arial Narrow" w:hAnsi="Arial Narrow"/>
          <w:sz w:val="18"/>
        </w:rPr>
        <w:t>aktivity a ich príspevok k dosiah</w:t>
      </w:r>
      <w:r w:rsidR="00A22B8B">
        <w:rPr>
          <w:rFonts w:ascii="Arial Narrow" w:hAnsi="Arial Narrow"/>
          <w:sz w:val="18"/>
        </w:rPr>
        <w:t xml:space="preserve">nutiu vybraných cieľov HP UR, </w:t>
      </w:r>
      <w:r>
        <w:rPr>
          <w:rFonts w:ascii="Arial Narrow" w:hAnsi="Arial Narrow"/>
          <w:sz w:val="18"/>
        </w:rPr>
        <w:t>v</w:t>
      </w:r>
      <w:r w:rsidRPr="0077689C">
        <w:rPr>
          <w:rFonts w:ascii="Arial Narrow" w:hAnsi="Arial Narrow"/>
          <w:sz w:val="18"/>
        </w:rPr>
        <w:t xml:space="preserve"> zmysle cieľov </w:t>
      </w:r>
      <w:r w:rsidR="00A22B8B" w:rsidRPr="00A22B8B">
        <w:rPr>
          <w:rFonts w:ascii="Arial Narrow" w:hAnsi="Arial Narrow"/>
          <w:sz w:val="18"/>
        </w:rPr>
        <w:t xml:space="preserve">ktoré si vybral v časti 5 </w:t>
      </w:r>
      <w:proofErr w:type="spellStart"/>
      <w:r w:rsidR="00A22B8B" w:rsidRPr="00A22B8B">
        <w:rPr>
          <w:rFonts w:ascii="Arial Narrow" w:hAnsi="Arial Narrow"/>
          <w:sz w:val="18"/>
        </w:rPr>
        <w:t>ŽoNFP</w:t>
      </w:r>
      <w:proofErr w:type="spellEnd"/>
      <w:r w:rsidR="00A22B8B" w:rsidRPr="00A22B8B">
        <w:rPr>
          <w:rFonts w:ascii="Arial Narrow" w:hAnsi="Arial Narrow"/>
          <w:sz w:val="18"/>
        </w:rPr>
        <w:t xml:space="preserve"> (max. 1500 znakov)</w:t>
      </w:r>
      <w:r>
        <w:rPr>
          <w:rFonts w:ascii="Arial Narrow" w:hAnsi="Arial Narrow"/>
          <w:sz w:val="18"/>
        </w:rPr>
        <w:t>.</w:t>
      </w:r>
    </w:p>
  </w:footnote>
  <w:footnote w:id="13">
    <w:p w14:paraId="78E96C8E" w14:textId="77777777" w:rsidR="00417252" w:rsidRDefault="00D8753F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26C3D">
        <w:rPr>
          <w:rFonts w:ascii="Arial Narrow" w:hAnsi="Arial Narrow"/>
          <w:sz w:val="18"/>
        </w:rPr>
        <w:t>Prijímateľ popíše konkrétne opatrenia a</w:t>
      </w:r>
      <w:r>
        <w:rPr>
          <w:rFonts w:ascii="Arial Narrow" w:hAnsi="Arial Narrow"/>
          <w:sz w:val="18"/>
        </w:rPr>
        <w:t> </w:t>
      </w:r>
      <w:r w:rsidRPr="00826C3D">
        <w:rPr>
          <w:rFonts w:ascii="Arial Narrow" w:hAnsi="Arial Narrow"/>
          <w:sz w:val="18"/>
        </w:rPr>
        <w:t>aktivity</w:t>
      </w:r>
      <w:r>
        <w:rPr>
          <w:rFonts w:ascii="Arial Narrow" w:hAnsi="Arial Narrow"/>
          <w:sz w:val="18"/>
        </w:rPr>
        <w:t xml:space="preserve"> a ich príspevok k dosiahnutiu vybraných cieľov daných HP v zmysle príručky pre uplatňovanie týchto HP. Vypĺňa sa iba v prípade, ak HP sú relevantné k projektu v zmysle riadiacej dokumentácie OP</w:t>
      </w:r>
      <w:r>
        <w:t xml:space="preserve"> </w:t>
      </w:r>
      <w:r w:rsidRPr="0077689C">
        <w:rPr>
          <w:rFonts w:ascii="Arial Narrow" w:hAnsi="Arial Narrow"/>
          <w:sz w:val="18"/>
        </w:rPr>
        <w:t>(max. 1500 znakov)</w:t>
      </w:r>
      <w:r>
        <w:rPr>
          <w:rFonts w:ascii="Arial Narrow" w:hAnsi="Arial Narrow"/>
          <w:sz w:val="18"/>
        </w:rPr>
        <w:t>.</w:t>
      </w:r>
    </w:p>
  </w:footnote>
  <w:footnote w:id="14">
    <w:p w14:paraId="78E96C8F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aktivitám (hlavným aj podporným)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5">
    <w:p w14:paraId="78E96C90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6">
    <w:p w14:paraId="78E96C91" w14:textId="77777777" w:rsidR="00B6278D" w:rsidRDefault="00B627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7">
    <w:p w14:paraId="78E96C92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8">
    <w:p w14:paraId="78E96C93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 w:rsidR="0065580F">
        <w:rPr>
          <w:rFonts w:ascii="Arial Narrow" w:hAnsi="Arial Narrow"/>
          <w:sz w:val="18"/>
          <w:szCs w:val="18"/>
        </w:rP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9">
    <w:p w14:paraId="78E96C94" w14:textId="77777777" w:rsidR="00B6278D" w:rsidRDefault="00B6278D" w:rsidP="00841BF5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>Uvádza sa kumulatívna hodnota mer</w:t>
      </w:r>
      <w:r>
        <w:rPr>
          <w:rFonts w:ascii="Arial Narrow" w:hAnsi="Arial Narrow"/>
          <w:sz w:val="18"/>
          <w:szCs w:val="18"/>
        </w:rPr>
        <w:t>ateľného ukazovateľa nameraná vo vzťahu k aktivite projektu k poslednému dňu monitorovaného obdobia</w:t>
      </w:r>
      <w:r w:rsidRPr="00DF18AF">
        <w:rPr>
          <w:rFonts w:ascii="Arial Narrow" w:hAnsi="Arial Narrow"/>
          <w:sz w:val="18"/>
          <w:szCs w:val="18"/>
        </w:rPr>
        <w:t>, t.j. súhrnná hodnota dosiahnutá za obdobie od začiatku realizácie projektu do dátumu monitorovacej správy.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20">
    <w:p w14:paraId="78E96C95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7)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6)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21">
    <w:p w14:paraId="78E96C96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22">
    <w:p w14:paraId="78E96C97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>aktivít projektu do konca monitorovaného obdobia v prípade výročných monitorovacích správ a za monitorované obdobie v prípade záverečnej monitorovacej správy,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23">
    <w:p w14:paraId="78E96C98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do ukončenia monitorovaného obdobia. </w:t>
      </w:r>
    </w:p>
  </w:footnote>
  <w:footnote w:id="24">
    <w:p w14:paraId="78E96C99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5">
    <w:p w14:paraId="78E96C9A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26">
    <w:p w14:paraId="78E96C9B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27">
    <w:p w14:paraId="78E96C9C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8">
    <w:p w14:paraId="78E96C9D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29">
    <w:p w14:paraId="78E96C9E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 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t.j.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posledného dňa monitorovaného obdobia</w:t>
      </w:r>
      <w:r w:rsidRPr="00DF18AF">
        <w:rPr>
          <w:rFonts w:ascii="Arial Narrow" w:hAnsi="Arial Narrow"/>
          <w:sz w:val="18"/>
          <w:szCs w:val="18"/>
        </w:rPr>
        <w:t>.</w:t>
      </w:r>
    </w:p>
  </w:footnote>
  <w:footnote w:id="30">
    <w:p w14:paraId="78E96C9F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31">
    <w:p w14:paraId="78E96CA0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2">
    <w:p w14:paraId="78E96CA1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do posledného dňa monitorovaného obdobia v prípade výročných monitorovacích správ a za monitorované obdobie v prípade záverečnej monitorovacej správy</w:t>
      </w:r>
      <w:r w:rsidRPr="00CB4790">
        <w:rPr>
          <w:rFonts w:ascii="Arial Narrow" w:hAnsi="Arial Narrow"/>
          <w:sz w:val="18"/>
          <w:szCs w:val="18"/>
        </w:rPr>
        <w:t xml:space="preserve"> a taktiež prípadné problémy s</w:t>
      </w:r>
      <w:r>
        <w:rPr>
          <w:rFonts w:ascii="Arial Narrow" w:hAnsi="Arial Narrow"/>
          <w:sz w:val="18"/>
          <w:szCs w:val="18"/>
        </w:rPr>
        <w:t> predmetným merateľným ukazovateľom a opatrenia prijaté na elimináciu týchto problémov.</w:t>
      </w:r>
    </w:p>
  </w:footnote>
  <w:footnote w:id="33">
    <w:p w14:paraId="78E96CA2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 xml:space="preserve"> sa </w:t>
      </w:r>
      <w:r w:rsidR="00B66929">
        <w:rPr>
          <w:rFonts w:ascii="Arial Narrow" w:hAnsi="Arial Narrow"/>
          <w:sz w:val="18"/>
          <w:szCs w:val="18"/>
        </w:rPr>
        <w:t>začiatok realizácie hlavných aktivít projektu</w:t>
      </w:r>
      <w:r>
        <w:rPr>
          <w:rFonts w:ascii="Arial Narrow" w:hAnsi="Arial Narrow"/>
          <w:sz w:val="18"/>
          <w:szCs w:val="18"/>
        </w:rPr>
        <w:t xml:space="preserve">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4">
    <w:p w14:paraId="78E96CA3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31.12.</w:t>
      </w:r>
      <w:r>
        <w:rPr>
          <w:rFonts w:ascii="Arial Narrow" w:hAnsi="Arial Narrow"/>
          <w:sz w:val="18"/>
          <w:szCs w:val="18"/>
        </w:rPr>
        <w:t xml:space="preserve"> roku n</w:t>
      </w:r>
      <w:r w:rsidR="009E4DC0">
        <w:rPr>
          <w:rFonts w:ascii="Arial Narrow" w:hAnsi="Arial Narrow"/>
          <w:sz w:val="18"/>
          <w:szCs w:val="18"/>
        </w:rPr>
        <w:t xml:space="preserve"> v prípade výročnej monitorovacej správy, resp. k poslednému dňu monitorovaného obdobia v prípade záverečnej monitorovacej správy</w:t>
      </w:r>
      <w:r>
        <w:rPr>
          <w:rFonts w:ascii="Arial Narrow" w:hAnsi="Arial Narrow"/>
          <w:sz w:val="18"/>
          <w:szCs w:val="18"/>
        </w:rPr>
        <w:t>.</w:t>
      </w:r>
    </w:p>
  </w:footnote>
  <w:footnote w:id="35">
    <w:p w14:paraId="78E96CA4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merateľné ukazovatele vo vzťahu k daným aktivitám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6">
    <w:p w14:paraId="78E96CA5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31.12.</w:t>
      </w:r>
      <w:r>
        <w:rPr>
          <w:rFonts w:ascii="Arial Narrow" w:hAnsi="Arial Narrow"/>
          <w:sz w:val="18"/>
          <w:szCs w:val="18"/>
        </w:rPr>
        <w:t xml:space="preserve"> roku n</w:t>
      </w:r>
      <w:r w:rsidR="009E4DC0">
        <w:rPr>
          <w:rFonts w:ascii="Arial Narrow" w:hAnsi="Arial Narrow"/>
          <w:sz w:val="18"/>
          <w:szCs w:val="18"/>
        </w:rPr>
        <w:t xml:space="preserve"> v prípade výročnej monitorovacej správy, resp. k poslednému dňu monitorovaného obdobia v prípade záverečnej monitorovacej správy.</w:t>
      </w:r>
      <w:r>
        <w:rPr>
          <w:rFonts w:ascii="Arial Narrow" w:hAnsi="Arial Narrow"/>
          <w:sz w:val="18"/>
          <w:szCs w:val="18"/>
        </w:rPr>
        <w:t>.</w:t>
      </w:r>
    </w:p>
  </w:footnote>
  <w:footnote w:id="37">
    <w:p w14:paraId="78E96CA6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 w:rsidR="009E4DC0">
        <w:rPr>
          <w:rFonts w:ascii="Arial Narrow" w:hAnsi="Arial Narrow"/>
          <w:sz w:val="18"/>
          <w:szCs w:val="18"/>
        </w:rPr>
        <w:t xml:space="preserve">predložených </w:t>
      </w:r>
      <w:r>
        <w:rPr>
          <w:rFonts w:ascii="Arial Narrow" w:hAnsi="Arial Narrow"/>
          <w:sz w:val="18"/>
          <w:szCs w:val="18"/>
        </w:rPr>
        <w:t>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>.</w:t>
      </w:r>
    </w:p>
  </w:footnote>
  <w:footnote w:id="38">
    <w:p w14:paraId="78E96CA7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>Súčet</w:t>
      </w:r>
      <w:r w:rsidRPr="0077689C">
        <w:rPr>
          <w:rFonts w:ascii="Arial Narrow" w:hAnsi="Arial Narrow"/>
          <w:sz w:val="18"/>
          <w:szCs w:val="18"/>
        </w:rPr>
        <w:t xml:space="preserve"> všetkých </w:t>
      </w:r>
      <w:proofErr w:type="spellStart"/>
      <w:r w:rsidRPr="0077689C">
        <w:rPr>
          <w:rFonts w:ascii="Arial Narrow" w:hAnsi="Arial Narrow"/>
          <w:sz w:val="18"/>
          <w:szCs w:val="18"/>
        </w:rPr>
        <w:t>ŽoP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príslušnou PJ, resp. CO pri priebežnej platbe.</w:t>
      </w:r>
    </w:p>
  </w:footnote>
  <w:footnote w:id="39">
    <w:p w14:paraId="78E96CA8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zúčtovanie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 w:rsidR="009573E0">
        <w:rPr>
          <w:rFonts w:ascii="Arial Narrow" w:hAnsi="Arial Narrow"/>
          <w:sz w:val="18"/>
          <w:szCs w:val="18"/>
        </w:rPr>
        <w:t>predložených</w:t>
      </w:r>
      <w:r>
        <w:rPr>
          <w:rFonts w:ascii="Arial Narrow" w:hAnsi="Arial Narrow"/>
          <w:sz w:val="18"/>
          <w:szCs w:val="18"/>
        </w:rPr>
        <w:t xml:space="preserve"> 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 xml:space="preserve">. </w:t>
      </w:r>
    </w:p>
  </w:footnote>
  <w:footnote w:id="40">
    <w:p w14:paraId="78E96CA9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 zúčtovanie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na úrovni CO.</w:t>
      </w:r>
    </w:p>
  </w:footnote>
  <w:footnote w:id="41">
    <w:p w14:paraId="78E96CAA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42">
    <w:p w14:paraId="78E96CAB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="0098342C">
        <w:rPr>
          <w:rFonts w:ascii="Arial Narrow" w:hAnsi="Arial Narrow"/>
          <w:sz w:val="18"/>
          <w:szCs w:val="18"/>
        </w:rPr>
        <w:t>Uvádza sa s</w:t>
      </w:r>
      <w:r w:rsidRPr="00E836BC">
        <w:rPr>
          <w:rFonts w:ascii="Arial Narrow" w:hAnsi="Arial Narrow"/>
          <w:sz w:val="18"/>
          <w:szCs w:val="18"/>
        </w:rPr>
        <w:t>tručný popis činností vykonaných v </w:t>
      </w:r>
      <w:r w:rsidR="00535EF4" w:rsidRPr="00E836BC">
        <w:rPr>
          <w:rFonts w:ascii="Arial Narrow" w:hAnsi="Arial Narrow"/>
          <w:sz w:val="18"/>
          <w:szCs w:val="18"/>
        </w:rPr>
        <w:t>monitorova</w:t>
      </w:r>
      <w:r w:rsidR="00535EF4">
        <w:rPr>
          <w:rFonts w:ascii="Arial Narrow" w:hAnsi="Arial Narrow"/>
          <w:sz w:val="18"/>
          <w:szCs w:val="18"/>
        </w:rPr>
        <w:t xml:space="preserve">nom </w:t>
      </w:r>
      <w:r w:rsidRPr="00E836BC">
        <w:rPr>
          <w:rFonts w:ascii="Arial Narrow" w:hAnsi="Arial Narrow"/>
          <w:sz w:val="18"/>
          <w:szCs w:val="18"/>
        </w:rPr>
        <w:t>období na zabezpečenie publicity projektu (max. 1500 znakov)</w:t>
      </w:r>
    </w:p>
  </w:footnote>
  <w:footnote w:id="43">
    <w:p w14:paraId="78E96CAC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Relevantné pre projekty generujúce príjmy v zmysle čl. 61 Nariadenia Rady (ES) č. 1303/2013</w:t>
      </w:r>
      <w:r w:rsidR="00535EF4">
        <w:rPr>
          <w:rFonts w:ascii="Arial Narrow" w:hAnsi="Arial Narrow"/>
          <w:sz w:val="18"/>
          <w:szCs w:val="18"/>
        </w:rPr>
        <w:t>.</w:t>
      </w:r>
    </w:p>
  </w:footnote>
  <w:footnote w:id="44">
    <w:p w14:paraId="78E96CAD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45">
    <w:p w14:paraId="78E96CAE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E836BC">
        <w:rPr>
          <w:rFonts w:ascii="Arial Narrow" w:hAnsi="Arial Narrow"/>
          <w:sz w:val="18"/>
          <w:szCs w:val="18"/>
        </w:rPr>
        <w:t>cash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E836BC">
        <w:rPr>
          <w:rFonts w:ascii="Arial Narrow" w:hAnsi="Arial Narrow"/>
          <w:sz w:val="18"/>
          <w:szCs w:val="18"/>
        </w:rPr>
        <w:t>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46">
    <w:p w14:paraId="78E96CAF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47">
    <w:p w14:paraId="78E96CB0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 Uvádzajú sa čisté príjmy projektu za obdobie od začiatku realizácie projektu do konca monitorovaného obdobia</w:t>
      </w:r>
      <w:r>
        <w:rPr>
          <w:rFonts w:ascii="Arial Narrow" w:hAnsi="Arial Narrow"/>
          <w:sz w:val="18"/>
          <w:szCs w:val="18"/>
        </w:rPr>
        <w:t>.</w:t>
      </w:r>
    </w:p>
  </w:footnote>
  <w:footnote w:id="48">
    <w:p w14:paraId="78E96CB1" w14:textId="77777777"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Vypĺňa sa len v prípade záverečnej monitorovacej správy</w:t>
      </w:r>
      <w:r w:rsidR="0098342C">
        <w:rPr>
          <w:rFonts w:ascii="Arial Narrow" w:hAnsi="Arial Narrow"/>
          <w:sz w:val="18"/>
          <w:szCs w:val="18"/>
        </w:rPr>
        <w:t xml:space="preserve"> projektu</w:t>
      </w:r>
      <w:r>
        <w:rPr>
          <w:rFonts w:ascii="Arial Narrow" w:hAnsi="Arial Narrow"/>
          <w:sz w:val="18"/>
          <w:szCs w:val="18"/>
        </w:rPr>
        <w:t xml:space="preserve">. Relevantné pre projekty, ktoré svojim charakterom, resp. objemom  nespadajú pod </w:t>
      </w:r>
      <w:r w:rsidRPr="00E836BC">
        <w:rPr>
          <w:rFonts w:ascii="Arial Narrow" w:hAnsi="Arial Narrow"/>
          <w:sz w:val="18"/>
          <w:szCs w:val="18"/>
        </w:rPr>
        <w:t>čl. 61 Nariadenia Rady (ES) č. 1303/2013</w:t>
      </w:r>
      <w:r>
        <w:rPr>
          <w:rFonts w:ascii="Arial Narrow" w:hAnsi="Arial Narrow"/>
          <w:sz w:val="18"/>
          <w:szCs w:val="18"/>
        </w:rPr>
        <w:t xml:space="preserve">, ale pod čl. 65 ods. 8. </w:t>
      </w:r>
    </w:p>
  </w:footnote>
  <w:footnote w:id="49">
    <w:p w14:paraId="78E96CB2" w14:textId="77777777"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celkové</w:t>
      </w:r>
      <w:r>
        <w:rPr>
          <w:rFonts w:ascii="Arial Narrow" w:hAnsi="Arial Narrow"/>
          <w:sz w:val="18"/>
          <w:szCs w:val="18"/>
        </w:rPr>
        <w:t xml:space="preserve"> iné peňažné príjmy projektu vygenerované počas monitorovaného obdobia pri záverečnej monitorovacej správe. </w:t>
      </w:r>
      <w:r w:rsidRPr="00C564BA">
        <w:rPr>
          <w:rFonts w:ascii="Arial Narrow" w:hAnsi="Arial Narrow"/>
          <w:sz w:val="18"/>
          <w:szCs w:val="18"/>
        </w:rPr>
        <w:t>Ide o</w:t>
      </w:r>
      <w:r>
        <w:rPr>
          <w:rFonts w:ascii="Arial Narrow" w:hAnsi="Arial Narrow"/>
          <w:sz w:val="18"/>
          <w:szCs w:val="18"/>
        </w:rPr>
        <w:t> </w:t>
      </w:r>
      <w:r w:rsidRPr="00C564BA">
        <w:rPr>
          <w:rFonts w:ascii="Arial Narrow" w:hAnsi="Arial Narrow"/>
          <w:sz w:val="18"/>
          <w:szCs w:val="18"/>
        </w:rPr>
        <w:t>akékoľvek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C564BA">
        <w:rPr>
          <w:rFonts w:ascii="Arial Narrow" w:hAnsi="Arial Narrow"/>
          <w:sz w:val="18"/>
          <w:szCs w:val="18"/>
        </w:rPr>
        <w:t xml:space="preserve"> príjmy, ktoré sa vyskytnú pri pro</w:t>
      </w:r>
      <w:r w:rsidR="0098342C">
        <w:rPr>
          <w:rFonts w:ascii="Arial Narrow" w:hAnsi="Arial Narrow"/>
          <w:sz w:val="18"/>
          <w:szCs w:val="18"/>
        </w:rPr>
        <w:t>jektoch nespadajúcich pod čl. 61</w:t>
      </w:r>
      <w:r w:rsidRPr="00C564BA">
        <w:rPr>
          <w:rFonts w:ascii="Arial Narrow" w:hAnsi="Arial Narrow"/>
          <w:sz w:val="18"/>
          <w:szCs w:val="18"/>
        </w:rPr>
        <w:t xml:space="preserve"> Nariadenia Rady (ES) 1303/2013.</w:t>
      </w:r>
    </w:p>
  </w:footnote>
  <w:footnote w:id="50">
    <w:p w14:paraId="78E96CB3" w14:textId="77777777"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distribúciu).. Z prevádzkových výdavkov musia byť vyňaté všetky položky, ktoré nezvyšujú efektívne peňažné výdavky – nie sú v </w:t>
      </w:r>
      <w:proofErr w:type="spellStart"/>
      <w:r w:rsidRPr="00E836BC">
        <w:rPr>
          <w:rFonts w:ascii="Arial Narrow" w:hAnsi="Arial Narrow"/>
          <w:sz w:val="18"/>
          <w:szCs w:val="18"/>
        </w:rPr>
        <w:t>cash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E836BC">
        <w:rPr>
          <w:rFonts w:ascii="Arial Narrow" w:hAnsi="Arial Narrow"/>
          <w:sz w:val="18"/>
          <w:szCs w:val="18"/>
        </w:rPr>
        <w:t>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51">
    <w:p w14:paraId="78E96CB4" w14:textId="77777777"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 Uvádzajú sa</w:t>
      </w:r>
      <w:r>
        <w:rPr>
          <w:rFonts w:ascii="Arial Narrow" w:hAnsi="Arial Narrow"/>
          <w:sz w:val="18"/>
          <w:szCs w:val="18"/>
        </w:rPr>
        <w:t xml:space="preserve"> iné</w:t>
      </w:r>
      <w:r w:rsidRPr="00E836BC">
        <w:rPr>
          <w:rFonts w:ascii="Arial Narrow" w:hAnsi="Arial Narrow"/>
          <w:sz w:val="18"/>
          <w:szCs w:val="18"/>
        </w:rPr>
        <w:t xml:space="preserve"> čisté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E836BC">
        <w:rPr>
          <w:rFonts w:ascii="Arial Narrow" w:hAnsi="Arial Narrow"/>
          <w:sz w:val="18"/>
          <w:szCs w:val="18"/>
        </w:rPr>
        <w:t xml:space="preserve"> príjmy projektu </w:t>
      </w:r>
      <w:r w:rsidR="002F3F27">
        <w:rPr>
          <w:rFonts w:ascii="Arial Narrow" w:hAnsi="Arial Narrow"/>
          <w:sz w:val="18"/>
          <w:szCs w:val="18"/>
        </w:rPr>
        <w:t>v </w:t>
      </w:r>
      <w:r>
        <w:rPr>
          <w:rFonts w:ascii="Arial Narrow" w:hAnsi="Arial Narrow"/>
          <w:sz w:val="18"/>
          <w:szCs w:val="18"/>
        </w:rPr>
        <w:t>monitorovan</w:t>
      </w:r>
      <w:r w:rsidR="002F3F27">
        <w:rPr>
          <w:rFonts w:ascii="Arial Narrow" w:hAnsi="Arial Narrow"/>
          <w:sz w:val="18"/>
          <w:szCs w:val="18"/>
        </w:rPr>
        <w:t>om období</w:t>
      </w:r>
      <w:r>
        <w:rPr>
          <w:rFonts w:ascii="Arial Narrow" w:hAnsi="Arial Narrow"/>
          <w:sz w:val="18"/>
          <w:szCs w:val="18"/>
        </w:rPr>
        <w:t xml:space="preserve">, ktoré predstavujú rozdiel iných peňažných príjmov a prevádzkových výdavkov. </w:t>
      </w:r>
      <w:r w:rsidR="005632A6">
        <w:rPr>
          <w:rFonts w:ascii="Arial Narrow" w:hAnsi="Arial Narrow"/>
          <w:sz w:val="18"/>
          <w:szCs w:val="18"/>
        </w:rPr>
        <w:t xml:space="preserve">V súlade s čl. </w:t>
      </w:r>
      <w:r w:rsidRPr="00C869E5">
        <w:rPr>
          <w:rFonts w:ascii="Arial Narrow" w:hAnsi="Arial Narrow"/>
          <w:sz w:val="18"/>
          <w:szCs w:val="18"/>
        </w:rPr>
        <w:t xml:space="preserve"> 65, ods. 8 všeobecného nariadenia je nutné u projektov, ktorých celkové oprávnené vý</w:t>
      </w:r>
      <w:r w:rsidR="00AF1670">
        <w:rPr>
          <w:rFonts w:ascii="Arial Narrow" w:hAnsi="Arial Narrow"/>
          <w:sz w:val="18"/>
          <w:szCs w:val="18"/>
        </w:rPr>
        <w:t>davky presahujú hranicu 50 000 E</w:t>
      </w:r>
      <w:r w:rsidRPr="00C869E5">
        <w:rPr>
          <w:rFonts w:ascii="Arial Narrow" w:hAnsi="Arial Narrow"/>
          <w:sz w:val="18"/>
          <w:szCs w:val="18"/>
        </w:rPr>
        <w:t>ur</w:t>
      </w:r>
      <w:r>
        <w:rPr>
          <w:rFonts w:ascii="Arial Narrow" w:hAnsi="Arial Narrow"/>
          <w:sz w:val="18"/>
          <w:szCs w:val="18"/>
        </w:rPr>
        <w:t xml:space="preserve"> a nespadajú pod čl. 61 nariadenia rady (ES) č. 1303/2013</w:t>
      </w:r>
      <w:r w:rsidRPr="00C869E5">
        <w:rPr>
          <w:rFonts w:ascii="Arial Narrow" w:hAnsi="Arial Narrow"/>
          <w:sz w:val="18"/>
          <w:szCs w:val="18"/>
        </w:rPr>
        <w:t>, odpočítať iné čisté peňažné príjmy vytvorené v</w:t>
      </w:r>
      <w:r>
        <w:rPr>
          <w:rFonts w:ascii="Arial Narrow" w:hAnsi="Arial Narrow"/>
          <w:sz w:val="18"/>
          <w:szCs w:val="18"/>
        </w:rPr>
        <w:t xml:space="preserve"> monitorovanom období</w:t>
      </w:r>
      <w:r w:rsidRPr="00C869E5">
        <w:rPr>
          <w:rFonts w:ascii="Arial Narrow" w:hAnsi="Arial Narrow"/>
          <w:sz w:val="18"/>
          <w:szCs w:val="18"/>
        </w:rPr>
        <w:t xml:space="preserve"> od oprávnených výdavkov projektu, a to najneskôr pri predložení záverečnej žiadosti o platbu prijímateľom, pokiaľ tieto príjmy neboli zohľadnené už pri schválení projektu a pomoc nebola znížená už na začiatku projektu</w:t>
      </w:r>
      <w:r>
        <w:rPr>
          <w:rFonts w:ascii="Arial Narrow" w:hAnsi="Arial Narrow"/>
          <w:sz w:val="18"/>
          <w:szCs w:val="18"/>
        </w:rPr>
        <w:t>.</w:t>
      </w:r>
    </w:p>
  </w:footnote>
  <w:footnote w:id="52">
    <w:p w14:paraId="78E96CB5" w14:textId="77777777" w:rsidR="00417252" w:rsidRDefault="00AF167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53">
    <w:p w14:paraId="78E96CB6" w14:textId="77777777" w:rsidR="00417252" w:rsidRDefault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727FC">
        <w:rPr>
          <w:rFonts w:ascii="Arial Narrow" w:hAnsi="Arial Narrow"/>
          <w:sz w:val="18"/>
        </w:rPr>
        <w:t xml:space="preserve">Vypĺňajú sa postupne všetky relevantné údaje na úrovni projektu. </w:t>
      </w:r>
      <w:r w:rsidRPr="003727FC">
        <w:rPr>
          <w:rFonts w:ascii="Arial Narrow" w:hAnsi="Arial Narrow"/>
          <w:sz w:val="18"/>
          <w:szCs w:val="18"/>
        </w:rPr>
        <w:t xml:space="preserve">Ide o ďalšie údaje, resp. parametre (iné ako </w:t>
      </w:r>
      <w:r>
        <w:rPr>
          <w:rFonts w:ascii="Arial Narrow" w:hAnsi="Arial Narrow"/>
          <w:sz w:val="18"/>
          <w:szCs w:val="18"/>
        </w:rPr>
        <w:t>merateľné ukazovatele</w:t>
      </w:r>
      <w:r w:rsidRPr="003727FC">
        <w:rPr>
          <w:rFonts w:ascii="Arial Narrow" w:hAnsi="Arial Narrow"/>
          <w:sz w:val="18"/>
          <w:szCs w:val="18"/>
        </w:rPr>
        <w:t>) monitorované na úrovni podporených projektov</w:t>
      </w:r>
      <w:r>
        <w:rPr>
          <w:rFonts w:ascii="Arial Narrow" w:hAnsi="Arial Narrow"/>
          <w:sz w:val="18"/>
          <w:szCs w:val="18"/>
        </w:rPr>
        <w:t xml:space="preserve"> v zmysle zmluvy o poskytnutí nenávratného finančného príspevku</w:t>
      </w:r>
      <w:r w:rsidRPr="003727FC">
        <w:rPr>
          <w:rFonts w:ascii="Arial Narrow" w:hAnsi="Arial Narrow"/>
          <w:sz w:val="18"/>
          <w:szCs w:val="18"/>
        </w:rPr>
        <w:t>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54">
    <w:p w14:paraId="78E96CB7" w14:textId="77777777" w:rsidR="00185F79" w:rsidRDefault="00185F79" w:rsidP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07966">
        <w:rPr>
          <w:rFonts w:ascii="Arial Narrow" w:hAnsi="Arial Narrow"/>
          <w:sz w:val="18"/>
          <w:szCs w:val="18"/>
        </w:rPr>
        <w:t>Vyplní prijímateľ k 31.12. roku n pri</w:t>
      </w:r>
      <w:r>
        <w:rPr>
          <w:rFonts w:ascii="Arial Narrow" w:hAnsi="Arial Narrow"/>
          <w:sz w:val="18"/>
          <w:szCs w:val="18"/>
        </w:rPr>
        <w:t xml:space="preserve"> </w:t>
      </w:r>
      <w:r w:rsidRPr="00507966">
        <w:rPr>
          <w:rFonts w:ascii="Arial Narrow" w:hAnsi="Arial Narrow"/>
          <w:sz w:val="18"/>
          <w:szCs w:val="18"/>
        </w:rPr>
        <w:t xml:space="preserve"> výročnej monitorovacej správe a </w:t>
      </w:r>
      <w:r>
        <w:rPr>
          <w:rFonts w:ascii="Arial Narrow" w:hAnsi="Arial Narrow"/>
          <w:sz w:val="18"/>
          <w:szCs w:val="18"/>
        </w:rPr>
        <w:t>k poslednému dňu monitorovaného obdobia v prípade záverečnej monitorovacej správy</w:t>
      </w:r>
      <w:r w:rsidRPr="00507966">
        <w:rPr>
          <w:rFonts w:ascii="Arial Narrow" w:hAnsi="Arial Narrow"/>
          <w:sz w:val="18"/>
          <w:szCs w:val="18"/>
        </w:rPr>
        <w:t>.</w:t>
      </w:r>
    </w:p>
    <w:p w14:paraId="78E96CB8" w14:textId="77777777" w:rsidR="00417252" w:rsidRDefault="00417252" w:rsidP="00185F79">
      <w:pPr>
        <w:pStyle w:val="Textpoznmkypodiarou"/>
      </w:pPr>
    </w:p>
  </w:footnote>
  <w:footnote w:id="55">
    <w:p w14:paraId="78E96CB9" w14:textId="77777777" w:rsidR="00417252" w:rsidRDefault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56">
    <w:p w14:paraId="78E96CBA" w14:textId="77777777" w:rsidR="00417252" w:rsidRDefault="002E3B7E" w:rsidP="002E3B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34DBA">
        <w:rPr>
          <w:rStyle w:val="longtext1"/>
          <w:rFonts w:ascii="Arial Narrow" w:hAnsi="Arial Narrow"/>
          <w:sz w:val="18"/>
          <w:szCs w:val="18"/>
        </w:rPr>
        <w:t>Vypĺňa sa len pre projekty ESF</w:t>
      </w:r>
      <w:r w:rsidR="002450A9">
        <w:rPr>
          <w:rStyle w:val="longtext1"/>
          <w:rFonts w:ascii="Arial Narrow" w:hAnsi="Arial Narrow"/>
          <w:sz w:val="18"/>
          <w:szCs w:val="18"/>
        </w:rPr>
        <w:t xml:space="preserve"> (bez IZM)</w:t>
      </w:r>
      <w:r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57">
    <w:p w14:paraId="78E96CBB" w14:textId="77777777"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vo veku 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 do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25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25 rokov bez jedného dňa.</w:t>
      </w:r>
      <w:r>
        <w:t xml:space="preserve"> </w:t>
      </w:r>
    </w:p>
  </w:footnote>
  <w:footnote w:id="58">
    <w:p w14:paraId="78E96CBC" w14:textId="77777777"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Údaje budú vypĺňané na základe reprezentatívnej vzorky </w:t>
      </w:r>
      <w:r w:rsidR="009D4213" w:rsidRPr="002D2F87">
        <w:rPr>
          <w:rStyle w:val="longtext1"/>
          <w:rFonts w:ascii="Arial Narrow" w:hAnsi="Arial Narrow"/>
          <w:sz w:val="18"/>
          <w:szCs w:val="18"/>
        </w:rPr>
        <w:t>k 31.12.2016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. </w:t>
      </w:r>
    </w:p>
  </w:footnote>
  <w:footnote w:id="59">
    <w:p w14:paraId="78E96CBD" w14:textId="77777777"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Údaje budú vypĺňané na základe reprezentatívnej vzorky </w:t>
      </w:r>
      <w:r w:rsidR="009D4213" w:rsidRPr="002D2F87">
        <w:rPr>
          <w:rStyle w:val="longtext1"/>
          <w:rFonts w:ascii="Arial Narrow" w:hAnsi="Arial Narrow"/>
          <w:sz w:val="18"/>
          <w:szCs w:val="18"/>
        </w:rPr>
        <w:t>k 31.12.2016</w:t>
      </w:r>
      <w:r w:rsidRPr="002D2F87"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60">
    <w:p w14:paraId="78E96CBE" w14:textId="77777777" w:rsidR="00417252" w:rsidRDefault="00E431F3" w:rsidP="00E431F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8A6B97">
        <w:rPr>
          <w:rStyle w:val="longtext1"/>
          <w:rFonts w:ascii="Arial Narrow" w:hAnsi="Arial Narrow"/>
          <w:sz w:val="18"/>
          <w:szCs w:val="18"/>
        </w:rPr>
        <w:t>Vypĺňa sa len pre projekty financované z Iniciatívy pre zamestnanosť mladých</w:t>
      </w:r>
      <w:r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61">
    <w:p w14:paraId="78E96CBF" w14:textId="77777777"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vo veku 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do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25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25 rokov bez jedného dňa.</w:t>
      </w:r>
      <w:r>
        <w:t xml:space="preserve"> </w:t>
      </w:r>
    </w:p>
  </w:footnote>
  <w:footnote w:id="62">
    <w:p w14:paraId="78E96CC0" w14:textId="77777777"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</w:t>
      </w:r>
      <w:r>
        <w:rPr>
          <w:rStyle w:val="longtext1"/>
          <w:rFonts w:ascii="Arial Narrow" w:hAnsi="Arial Narrow"/>
          <w:sz w:val="18"/>
          <w:szCs w:val="18"/>
        </w:rPr>
        <w:t>vo veku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 do</w:t>
      </w:r>
      <w:r>
        <w:rPr>
          <w:rStyle w:val="longtext1"/>
          <w:rFonts w:ascii="Arial Narrow" w:hAnsi="Arial Narrow"/>
          <w:sz w:val="18"/>
          <w:szCs w:val="18"/>
        </w:rPr>
        <w:t xml:space="preserve"> 30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</w:t>
      </w:r>
      <w:r>
        <w:rPr>
          <w:rStyle w:val="longtext1"/>
          <w:rFonts w:ascii="Arial Narrow" w:hAnsi="Arial Narrow"/>
          <w:sz w:val="18"/>
          <w:szCs w:val="18"/>
        </w:rPr>
        <w:t>30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rokov bez jedného dňa.</w:t>
      </w:r>
    </w:p>
  </w:footnote>
  <w:footnote w:id="63">
    <w:p w14:paraId="78E96CC1" w14:textId="77777777"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9D4213" w:rsidRPr="008A6B97">
        <w:rPr>
          <w:rFonts w:ascii="Arial Narrow" w:hAnsi="Arial Narrow"/>
          <w:sz w:val="18"/>
        </w:rPr>
        <w:t>Údaje budú vypĺňané na základe reprezentatívnej vzorky k 31.12.2016.</w:t>
      </w:r>
    </w:p>
  </w:footnote>
  <w:footnote w:id="64">
    <w:p w14:paraId="78E96CC2" w14:textId="77777777"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9D4213" w:rsidRPr="008A6B97">
        <w:rPr>
          <w:rFonts w:ascii="Arial Narrow" w:hAnsi="Arial Narrow"/>
          <w:sz w:val="18"/>
        </w:rPr>
        <w:t>Údaje budú vypĺňané na základe reprezentatívnej vzorky k 31.12.2016.</w:t>
      </w:r>
    </w:p>
  </w:footnote>
  <w:footnote w:id="65">
    <w:p w14:paraId="78E96CC3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(sumár všetkých hlavných aj podporných aktivít projektu). V prípade, ak jedna aktivita je realizovaná viacerými VO možné viacnásobné vyplnenie aktivít zo strany prijímateľa.</w:t>
      </w:r>
    </w:p>
  </w:footnote>
  <w:footnote w:id="66">
    <w:p w14:paraId="78E96CC4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67">
    <w:p w14:paraId="78E96CC5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68">
    <w:p w14:paraId="78E96CC6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69">
    <w:p w14:paraId="78E96CC7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70">
    <w:p w14:paraId="78E96CC8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71">
    <w:p w14:paraId="78E96CC9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72">
    <w:p w14:paraId="78E96CCA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Uvedie sa konkrétny popis stavu, v akom sa dané VO nachádza k poslednému dňu </w:t>
      </w:r>
      <w:r w:rsidR="008F0241" w:rsidRPr="00E836BC">
        <w:rPr>
          <w:rFonts w:ascii="Arial Narrow" w:hAnsi="Arial Narrow"/>
          <w:color w:val="000000"/>
          <w:sz w:val="18"/>
        </w:rPr>
        <w:t>monitorova</w:t>
      </w:r>
      <w:r w:rsidR="008F0241">
        <w:rPr>
          <w:rFonts w:ascii="Arial Narrow" w:hAnsi="Arial Narrow"/>
          <w:color w:val="000000"/>
          <w:sz w:val="18"/>
        </w:rPr>
        <w:t>ného</w:t>
      </w:r>
      <w:r w:rsidR="008F0241" w:rsidRPr="00E836BC">
        <w:rPr>
          <w:rFonts w:ascii="Arial Narrow" w:hAnsi="Arial Narrow"/>
          <w:color w:val="000000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obdobia </w:t>
      </w:r>
      <w:r w:rsidR="00D77606">
        <w:rPr>
          <w:rFonts w:ascii="Arial Narrow" w:hAnsi="Arial Narrow"/>
          <w:color w:val="000000"/>
          <w:sz w:val="18"/>
        </w:rPr>
        <w:t>monitorovacej správy projektu</w:t>
      </w:r>
      <w:r w:rsidR="008F0241">
        <w:rPr>
          <w:rFonts w:ascii="Arial Narrow" w:hAnsi="Arial Narrow"/>
          <w:color w:val="000000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kumulovane od začiatku realizácie projektu (napr. VO </w:t>
      </w:r>
      <w:proofErr w:type="spellStart"/>
      <w:r w:rsidRPr="00E836BC">
        <w:rPr>
          <w:rFonts w:ascii="Arial Narrow" w:hAnsi="Arial Narrow"/>
          <w:color w:val="000000"/>
          <w:sz w:val="18"/>
        </w:rPr>
        <w:t>vo</w:t>
      </w:r>
      <w:proofErr w:type="spellEnd"/>
      <w:r w:rsidRPr="00E836BC">
        <w:rPr>
          <w:rFonts w:ascii="Arial Narrow" w:hAnsi="Arial Narrow"/>
          <w:color w:val="000000"/>
          <w:sz w:val="18"/>
        </w:rPr>
        <w:t xml:space="preserve"> fáze určovania PHZ,  VO po vyhodnotení ponúk, VO na kontrole RO a pod.) a problémy týkajúce sa daného VO (ak relevantné).</w:t>
      </w:r>
      <w:r w:rsidR="00D77606">
        <w:rPr>
          <w:rFonts w:ascii="Arial Narrow" w:hAnsi="Arial Narrow"/>
          <w:color w:val="000000"/>
          <w:sz w:val="18"/>
        </w:rPr>
        <w:t xml:space="preserve"> </w:t>
      </w:r>
      <w:r w:rsidR="00D77606" w:rsidRPr="00D77606">
        <w:rPr>
          <w:rFonts w:ascii="Arial Narrow" w:hAnsi="Arial Narrow"/>
          <w:color w:val="000000"/>
          <w:sz w:val="18"/>
        </w:rPr>
        <w:t>Ak je prijímateľom ústredný orgán štátnej správy, VÚC alebo mesto / 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 / recyklovateľných materiálov, znížený vplyv na biodiverzitu, atď. Pre ostatných prijímateľov je uvedenie tejto informácie dobrovoľné.</w:t>
      </w:r>
      <w:r w:rsidR="00D77606">
        <w:rPr>
          <w:rFonts w:ascii="Arial Narrow" w:hAnsi="Arial Narrow"/>
          <w:color w:val="000000"/>
          <w:sz w:val="18"/>
        </w:rPr>
        <w:t xml:space="preserve"> Z</w:t>
      </w:r>
      <w:r w:rsidR="00D77606" w:rsidRPr="00D77606">
        <w:rPr>
          <w:rFonts w:ascii="Arial Narrow" w:hAnsi="Arial Narrow"/>
          <w:color w:val="000000"/>
          <w:sz w:val="18"/>
        </w:rPr>
        <w:t>ároveň rovnaká povinnosť a podmienky sa vzťahujú na sociálne VO, pričom rovnako sa v prípade využitia tohto aspektu uvedie v akej oblasti bolo aplikované (napr. zamestnanie sociálne alebo zdravotne znevýhodnených občanov, marginalizovaných skupín a pod.)</w:t>
      </w:r>
      <w:r w:rsidR="00D77606">
        <w:rPr>
          <w:rFonts w:ascii="Arial Narrow" w:hAnsi="Arial Narrow"/>
          <w:color w:val="000000"/>
          <w:sz w:val="18"/>
        </w:rPr>
        <w:t>.</w:t>
      </w:r>
    </w:p>
  </w:footnote>
  <w:footnote w:id="73">
    <w:p w14:paraId="78E96CCB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 w:rsidR="00A96055"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</w:t>
      </w:r>
      <w:r w:rsidR="00D62A9C">
        <w:rPr>
          <w:rFonts w:ascii="Arial Narrow" w:hAnsi="Arial Narrow"/>
          <w:sz w:val="18"/>
          <w:szCs w:val="18"/>
        </w:rPr>
        <w:t xml:space="preserve">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  <w:footnote w:id="74">
    <w:p w14:paraId="78E96CCC" w14:textId="77777777" w:rsidR="00417252" w:rsidRDefault="00AE6127" w:rsidP="00AE6127">
      <w:pPr>
        <w:pStyle w:val="Textpoznmkypodiarou"/>
      </w:pPr>
      <w:r w:rsidRPr="00E50471">
        <w:rPr>
          <w:rStyle w:val="Odkaznapoznmkupodiarou"/>
          <w:rFonts w:ascii="Arial Narrow" w:hAnsi="Arial Narrow"/>
        </w:rPr>
        <w:footnoteRef/>
      </w:r>
      <w:r w:rsidRPr="00E50471">
        <w:rPr>
          <w:rFonts w:ascii="Arial Narrow" w:hAnsi="Arial Narrow"/>
        </w:rPr>
        <w:t xml:space="preserve"> </w:t>
      </w:r>
      <w:r w:rsidRPr="003F5AAE">
        <w:rPr>
          <w:rFonts w:ascii="Arial Narrow" w:hAnsi="Arial Narrow"/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590F7" w14:textId="2BA36FB3" w:rsidR="0067685F" w:rsidRPr="0067685F" w:rsidRDefault="0067685F" w:rsidP="0067685F">
    <w:pPr>
      <w:pStyle w:val="Hlavika"/>
      <w:ind w:firstLine="708"/>
      <w:jc w:val="right"/>
      <w:rPr>
        <w:i/>
        <w:sz w:val="20"/>
        <w:szCs w:val="20"/>
      </w:rPr>
    </w:pPr>
    <w:r>
      <w:rPr>
        <w:noProof/>
      </w:rPr>
      <w:drawing>
        <wp:inline distT="0" distB="0" distL="0" distR="0" wp14:anchorId="1C1E2CD1" wp14:editId="4866D26D">
          <wp:extent cx="4552950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7685F">
      <w:rPr>
        <w:i/>
        <w:sz w:val="20"/>
        <w:szCs w:val="20"/>
      </w:rPr>
      <w:t xml:space="preserve"> </w:t>
    </w:r>
    <w:r>
      <w:rPr>
        <w:i/>
        <w:sz w:val="20"/>
        <w:szCs w:val="20"/>
      </w:rPr>
      <w:t>Príloha č.3</w:t>
    </w:r>
  </w:p>
  <w:p w14:paraId="78E96C74" w14:textId="4CA9FE41" w:rsidR="00B06269" w:rsidRDefault="00B06269" w:rsidP="0067685F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96C77" w14:textId="77777777" w:rsidR="00B33E73" w:rsidRDefault="00B33E73" w:rsidP="00B06269">
    <w:pPr>
      <w:pStyle w:val="Hlavika"/>
      <w:jc w:val="center"/>
    </w:pPr>
  </w:p>
  <w:p w14:paraId="78E96C78" w14:textId="77777777" w:rsidR="00B33E73" w:rsidRPr="00B33E73" w:rsidRDefault="00B33E73" w:rsidP="00B06269">
    <w:pPr>
      <w:pStyle w:val="Hlavika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96C7B" w14:textId="77777777" w:rsidR="00B33E73" w:rsidRDefault="00B33E73" w:rsidP="00B33E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8E96C80" wp14:editId="78E96C81">
              <wp:simplePos x="0" y="0"/>
              <wp:positionH relativeFrom="column">
                <wp:posOffset>-4445</wp:posOffset>
              </wp:positionH>
              <wp:positionV relativeFrom="paragraph">
                <wp:posOffset>154305</wp:posOffset>
              </wp:positionV>
              <wp:extent cx="8867140" cy="0"/>
              <wp:effectExtent l="57150" t="38100" r="48260" b="95250"/>
              <wp:wrapNone/>
              <wp:docPr id="13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6714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D93D314" id="Rovná spojnica 11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794988991"/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14:paraId="78E96C7C" w14:textId="77777777" w:rsidR="00B33E73" w:rsidRPr="00627EA3" w:rsidRDefault="00B33E73" w:rsidP="00B33E73">
        <w:pPr>
          <w:pStyle w:val="Hlavika"/>
          <w:jc w:val="right"/>
        </w:pPr>
        <w:r w:rsidRPr="00F64F3B">
          <w:rPr>
            <w:rStyle w:val="Textzstupnhosymbolu"/>
            <w:rFonts w:eastAsiaTheme="minorHAnsi"/>
          </w:rPr>
          <w:t>Kliknutím zadáte dátum.</w:t>
        </w:r>
      </w:p>
    </w:sdtContent>
  </w:sdt>
  <w:p w14:paraId="78E96C7D" w14:textId="77777777" w:rsidR="00B33E73" w:rsidRDefault="00B33E7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003B"/>
    <w:rsid w:val="00013234"/>
    <w:rsid w:val="00022629"/>
    <w:rsid w:val="00043211"/>
    <w:rsid w:val="00050728"/>
    <w:rsid w:val="000534EE"/>
    <w:rsid w:val="000540CE"/>
    <w:rsid w:val="00054EEE"/>
    <w:rsid w:val="00055FC3"/>
    <w:rsid w:val="000648F3"/>
    <w:rsid w:val="00066955"/>
    <w:rsid w:val="00071088"/>
    <w:rsid w:val="00071CD7"/>
    <w:rsid w:val="00081BD0"/>
    <w:rsid w:val="0008230A"/>
    <w:rsid w:val="00094599"/>
    <w:rsid w:val="000B11B8"/>
    <w:rsid w:val="000B1ACA"/>
    <w:rsid w:val="000C6A71"/>
    <w:rsid w:val="000D298C"/>
    <w:rsid w:val="000D6B86"/>
    <w:rsid w:val="000E2AA4"/>
    <w:rsid w:val="000E3C3F"/>
    <w:rsid w:val="000E7DD3"/>
    <w:rsid w:val="000F2DCD"/>
    <w:rsid w:val="000F52CA"/>
    <w:rsid w:val="00110E86"/>
    <w:rsid w:val="001147BD"/>
    <w:rsid w:val="00116F61"/>
    <w:rsid w:val="001239FB"/>
    <w:rsid w:val="00125667"/>
    <w:rsid w:val="0013181B"/>
    <w:rsid w:val="001329B4"/>
    <w:rsid w:val="001456C1"/>
    <w:rsid w:val="0014641E"/>
    <w:rsid w:val="0015233E"/>
    <w:rsid w:val="00157505"/>
    <w:rsid w:val="001624E8"/>
    <w:rsid w:val="001660C6"/>
    <w:rsid w:val="00173917"/>
    <w:rsid w:val="00180EA1"/>
    <w:rsid w:val="00185F79"/>
    <w:rsid w:val="001873B5"/>
    <w:rsid w:val="0019238C"/>
    <w:rsid w:val="0019404B"/>
    <w:rsid w:val="00197028"/>
    <w:rsid w:val="001A0E1D"/>
    <w:rsid w:val="001A4295"/>
    <w:rsid w:val="001A6726"/>
    <w:rsid w:val="001B12DC"/>
    <w:rsid w:val="001B27DA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330CC"/>
    <w:rsid w:val="002450A9"/>
    <w:rsid w:val="00246970"/>
    <w:rsid w:val="00256687"/>
    <w:rsid w:val="002601EF"/>
    <w:rsid w:val="0027198D"/>
    <w:rsid w:val="002730CC"/>
    <w:rsid w:val="00274479"/>
    <w:rsid w:val="00274853"/>
    <w:rsid w:val="00282057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F87"/>
    <w:rsid w:val="002D65BD"/>
    <w:rsid w:val="002D748E"/>
    <w:rsid w:val="002E086B"/>
    <w:rsid w:val="002E3B7E"/>
    <w:rsid w:val="002E3EF2"/>
    <w:rsid w:val="002E611C"/>
    <w:rsid w:val="002E7F32"/>
    <w:rsid w:val="002E7F66"/>
    <w:rsid w:val="002F2DF7"/>
    <w:rsid w:val="002F3F27"/>
    <w:rsid w:val="003001D0"/>
    <w:rsid w:val="003078F8"/>
    <w:rsid w:val="00311B78"/>
    <w:rsid w:val="00314421"/>
    <w:rsid w:val="00314A6E"/>
    <w:rsid w:val="003155A3"/>
    <w:rsid w:val="00320CF6"/>
    <w:rsid w:val="003215D7"/>
    <w:rsid w:val="00322320"/>
    <w:rsid w:val="003244EF"/>
    <w:rsid w:val="00334585"/>
    <w:rsid w:val="003361EF"/>
    <w:rsid w:val="003364CC"/>
    <w:rsid w:val="00355D65"/>
    <w:rsid w:val="00356176"/>
    <w:rsid w:val="003561D3"/>
    <w:rsid w:val="00365EA9"/>
    <w:rsid w:val="003727FC"/>
    <w:rsid w:val="0037670C"/>
    <w:rsid w:val="00386CBA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4CD2"/>
    <w:rsid w:val="003B579D"/>
    <w:rsid w:val="003B61C8"/>
    <w:rsid w:val="003C2544"/>
    <w:rsid w:val="003C4A87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90AF9"/>
    <w:rsid w:val="00491188"/>
    <w:rsid w:val="00493F0A"/>
    <w:rsid w:val="004A0829"/>
    <w:rsid w:val="004C1071"/>
    <w:rsid w:val="004C2ABA"/>
    <w:rsid w:val="004D458D"/>
    <w:rsid w:val="004D7A57"/>
    <w:rsid w:val="004E2120"/>
    <w:rsid w:val="004E3ABD"/>
    <w:rsid w:val="004F3F0F"/>
    <w:rsid w:val="00502E60"/>
    <w:rsid w:val="00507966"/>
    <w:rsid w:val="00511497"/>
    <w:rsid w:val="005122F6"/>
    <w:rsid w:val="00523116"/>
    <w:rsid w:val="00535EF4"/>
    <w:rsid w:val="00537E02"/>
    <w:rsid w:val="00541FF5"/>
    <w:rsid w:val="005632A6"/>
    <w:rsid w:val="00566BEB"/>
    <w:rsid w:val="0057713B"/>
    <w:rsid w:val="00577CD4"/>
    <w:rsid w:val="005800C7"/>
    <w:rsid w:val="00580A58"/>
    <w:rsid w:val="00586FDB"/>
    <w:rsid w:val="00595875"/>
    <w:rsid w:val="005A5089"/>
    <w:rsid w:val="005B3834"/>
    <w:rsid w:val="005B49EF"/>
    <w:rsid w:val="005C2BF7"/>
    <w:rsid w:val="005D192E"/>
    <w:rsid w:val="005D4810"/>
    <w:rsid w:val="005D51B8"/>
    <w:rsid w:val="005E327E"/>
    <w:rsid w:val="005F1C3F"/>
    <w:rsid w:val="005F5B71"/>
    <w:rsid w:val="00611368"/>
    <w:rsid w:val="0061548B"/>
    <w:rsid w:val="00622D7A"/>
    <w:rsid w:val="00626BB6"/>
    <w:rsid w:val="00627EA3"/>
    <w:rsid w:val="00642D06"/>
    <w:rsid w:val="006445E7"/>
    <w:rsid w:val="006479DF"/>
    <w:rsid w:val="00647B3D"/>
    <w:rsid w:val="0065580F"/>
    <w:rsid w:val="00656B04"/>
    <w:rsid w:val="00660DCB"/>
    <w:rsid w:val="00665A34"/>
    <w:rsid w:val="00671867"/>
    <w:rsid w:val="006719A0"/>
    <w:rsid w:val="006756F7"/>
    <w:rsid w:val="0067685F"/>
    <w:rsid w:val="00683BA3"/>
    <w:rsid w:val="006852E9"/>
    <w:rsid w:val="00687102"/>
    <w:rsid w:val="0068718A"/>
    <w:rsid w:val="00697B85"/>
    <w:rsid w:val="006A496E"/>
    <w:rsid w:val="006A5157"/>
    <w:rsid w:val="006A7DF2"/>
    <w:rsid w:val="006C2744"/>
    <w:rsid w:val="006C4A7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26C75"/>
    <w:rsid w:val="00730607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449C"/>
    <w:rsid w:val="007B6639"/>
    <w:rsid w:val="007B6B2C"/>
    <w:rsid w:val="007B7193"/>
    <w:rsid w:val="007B73EF"/>
    <w:rsid w:val="007C0184"/>
    <w:rsid w:val="007C0C4A"/>
    <w:rsid w:val="007C2CEB"/>
    <w:rsid w:val="007C5659"/>
    <w:rsid w:val="007E5480"/>
    <w:rsid w:val="007F0D9A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36DDC"/>
    <w:rsid w:val="00841BF5"/>
    <w:rsid w:val="0084259A"/>
    <w:rsid w:val="0084743A"/>
    <w:rsid w:val="00863E65"/>
    <w:rsid w:val="00865C57"/>
    <w:rsid w:val="00865E76"/>
    <w:rsid w:val="008743E6"/>
    <w:rsid w:val="008806AC"/>
    <w:rsid w:val="008A16AC"/>
    <w:rsid w:val="008A1CF0"/>
    <w:rsid w:val="008A20CF"/>
    <w:rsid w:val="008A50DC"/>
    <w:rsid w:val="008A6B97"/>
    <w:rsid w:val="008B6B81"/>
    <w:rsid w:val="008B7DE4"/>
    <w:rsid w:val="008C271F"/>
    <w:rsid w:val="008D0F9C"/>
    <w:rsid w:val="008D78C7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424B"/>
    <w:rsid w:val="009357A3"/>
    <w:rsid w:val="009365DF"/>
    <w:rsid w:val="00937E8A"/>
    <w:rsid w:val="009505CF"/>
    <w:rsid w:val="009573E0"/>
    <w:rsid w:val="009606FA"/>
    <w:rsid w:val="00962739"/>
    <w:rsid w:val="0097242E"/>
    <w:rsid w:val="00972AE6"/>
    <w:rsid w:val="009767EF"/>
    <w:rsid w:val="00977CF6"/>
    <w:rsid w:val="0098342C"/>
    <w:rsid w:val="009836CF"/>
    <w:rsid w:val="009B421D"/>
    <w:rsid w:val="009D1327"/>
    <w:rsid w:val="009D4213"/>
    <w:rsid w:val="009D46D7"/>
    <w:rsid w:val="009E0025"/>
    <w:rsid w:val="009E0DC8"/>
    <w:rsid w:val="009E4DC0"/>
    <w:rsid w:val="009E556C"/>
    <w:rsid w:val="009E63D0"/>
    <w:rsid w:val="00A01CEC"/>
    <w:rsid w:val="00A06F34"/>
    <w:rsid w:val="00A11248"/>
    <w:rsid w:val="00A144AE"/>
    <w:rsid w:val="00A14F25"/>
    <w:rsid w:val="00A22B8B"/>
    <w:rsid w:val="00A334C2"/>
    <w:rsid w:val="00A34260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5D1E"/>
    <w:rsid w:val="00AB135C"/>
    <w:rsid w:val="00AB755C"/>
    <w:rsid w:val="00AC41A2"/>
    <w:rsid w:val="00AD2C2E"/>
    <w:rsid w:val="00AE4D67"/>
    <w:rsid w:val="00AE6127"/>
    <w:rsid w:val="00AF1670"/>
    <w:rsid w:val="00AF34B8"/>
    <w:rsid w:val="00AF7FF5"/>
    <w:rsid w:val="00B02D28"/>
    <w:rsid w:val="00B06269"/>
    <w:rsid w:val="00B12061"/>
    <w:rsid w:val="00B1360B"/>
    <w:rsid w:val="00B13B36"/>
    <w:rsid w:val="00B20297"/>
    <w:rsid w:val="00B214DD"/>
    <w:rsid w:val="00B25DF3"/>
    <w:rsid w:val="00B3075B"/>
    <w:rsid w:val="00B315E9"/>
    <w:rsid w:val="00B33E73"/>
    <w:rsid w:val="00B364FE"/>
    <w:rsid w:val="00B4284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2A9E"/>
    <w:rsid w:val="00BC4AAB"/>
    <w:rsid w:val="00BC4BA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31910"/>
    <w:rsid w:val="00C348A2"/>
    <w:rsid w:val="00C53567"/>
    <w:rsid w:val="00C564BA"/>
    <w:rsid w:val="00C6439D"/>
    <w:rsid w:val="00C71D0A"/>
    <w:rsid w:val="00C74C1D"/>
    <w:rsid w:val="00C7625A"/>
    <w:rsid w:val="00C769DB"/>
    <w:rsid w:val="00C76F19"/>
    <w:rsid w:val="00C869E5"/>
    <w:rsid w:val="00C87A5C"/>
    <w:rsid w:val="00C92BF0"/>
    <w:rsid w:val="00CA208E"/>
    <w:rsid w:val="00CB33DE"/>
    <w:rsid w:val="00CB4790"/>
    <w:rsid w:val="00CB5AF2"/>
    <w:rsid w:val="00CC21DC"/>
    <w:rsid w:val="00CD3D13"/>
    <w:rsid w:val="00CE66AE"/>
    <w:rsid w:val="00D02335"/>
    <w:rsid w:val="00D05350"/>
    <w:rsid w:val="00D41095"/>
    <w:rsid w:val="00D434C3"/>
    <w:rsid w:val="00D464DF"/>
    <w:rsid w:val="00D4659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19EC"/>
    <w:rsid w:val="00D86DA2"/>
    <w:rsid w:val="00D8753F"/>
    <w:rsid w:val="00D90CF6"/>
    <w:rsid w:val="00D961BA"/>
    <w:rsid w:val="00DA170C"/>
    <w:rsid w:val="00DA377D"/>
    <w:rsid w:val="00DB0798"/>
    <w:rsid w:val="00DB3113"/>
    <w:rsid w:val="00DB798B"/>
    <w:rsid w:val="00DB7BB8"/>
    <w:rsid w:val="00DC30FD"/>
    <w:rsid w:val="00DC5ED6"/>
    <w:rsid w:val="00DE1C26"/>
    <w:rsid w:val="00DF18AF"/>
    <w:rsid w:val="00E14804"/>
    <w:rsid w:val="00E313FD"/>
    <w:rsid w:val="00E4301A"/>
    <w:rsid w:val="00E431F3"/>
    <w:rsid w:val="00E47294"/>
    <w:rsid w:val="00E50154"/>
    <w:rsid w:val="00E50471"/>
    <w:rsid w:val="00E52D37"/>
    <w:rsid w:val="00E53711"/>
    <w:rsid w:val="00E5416A"/>
    <w:rsid w:val="00E701EB"/>
    <w:rsid w:val="00E742C1"/>
    <w:rsid w:val="00E74EA1"/>
    <w:rsid w:val="00E7702D"/>
    <w:rsid w:val="00E836BC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3AC7"/>
    <w:rsid w:val="00EE70FE"/>
    <w:rsid w:val="00F00622"/>
    <w:rsid w:val="00F04673"/>
    <w:rsid w:val="00F0607A"/>
    <w:rsid w:val="00F0664A"/>
    <w:rsid w:val="00F10B9D"/>
    <w:rsid w:val="00F27075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2502"/>
    <w:rsid w:val="00F952E8"/>
    <w:rsid w:val="00F97E8C"/>
    <w:rsid w:val="00FA154A"/>
    <w:rsid w:val="00FC04A6"/>
    <w:rsid w:val="00FC0F30"/>
    <w:rsid w:val="00FC28EE"/>
    <w:rsid w:val="00FD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8E9693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0476D7-287E-459C-B733-016E6F67E90D}"/>
</file>

<file path=customXml/itemProps2.xml><?xml version="1.0" encoding="utf-8"?>
<ds:datastoreItem xmlns:ds="http://schemas.openxmlformats.org/officeDocument/2006/customXml" ds:itemID="{D25F425B-B152-4DC4-AD07-290A8E5ADBAD}"/>
</file>

<file path=customXml/itemProps3.xml><?xml version="1.0" encoding="utf-8"?>
<ds:datastoreItem xmlns:ds="http://schemas.openxmlformats.org/officeDocument/2006/customXml" ds:itemID="{476FE7E3-46B3-46F8-BAD2-DA9E86D997B7}"/>
</file>

<file path=customXml/itemProps4.xml><?xml version="1.0" encoding="utf-8"?>
<ds:datastoreItem xmlns:ds="http://schemas.openxmlformats.org/officeDocument/2006/customXml" ds:itemID="{861B5CA7-6F00-446B-93B4-1F13FE661B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972</Words>
  <Characters>7147</Characters>
  <Application>Microsoft Office Word</Application>
  <DocSecurity>0</DocSecurity>
  <Lines>59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8103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Jana Hôrková</cp:lastModifiedBy>
  <cp:revision>8</cp:revision>
  <cp:lastPrinted>2015-02-05T16:33:00Z</cp:lastPrinted>
  <dcterms:created xsi:type="dcterms:W3CDTF">2015-11-05T15:44:00Z</dcterms:created>
  <dcterms:modified xsi:type="dcterms:W3CDTF">2016-01-14T08:06:00Z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